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08858" w14:textId="77777777" w:rsidR="00C01CAC" w:rsidRPr="0098345A" w:rsidRDefault="00C01CAC">
      <w:pPr>
        <w:pStyle w:val="Title"/>
        <w:jc w:val="center"/>
        <w:rPr>
          <w:rFonts w:asciiTheme="majorHAnsi" w:hAnsiTheme="majorHAnsi" w:cstheme="majorHAnsi"/>
          <w:color w:val="auto"/>
          <w:lang w:val="en-AU"/>
          <w14:shadow w14:blurRad="25400" w14:dist="57150" w14:dir="19680000" w14:sx="100000" w14:sy="100000" w14:kx="0" w14:ky="0" w14:algn="tl">
            <w14:srgbClr w14:val="000000"/>
          </w14:shadow>
        </w:rPr>
      </w:pPr>
    </w:p>
    <w:p w14:paraId="24CB78EE" w14:textId="77777777" w:rsidR="00C01CAC" w:rsidRPr="0098345A" w:rsidRDefault="00C01CAC">
      <w:pPr>
        <w:pStyle w:val="Title"/>
        <w:jc w:val="center"/>
        <w:rPr>
          <w:rFonts w:asciiTheme="majorHAnsi" w:hAnsiTheme="majorHAnsi" w:cstheme="majorHAnsi"/>
          <w:color w:val="auto"/>
          <w:lang w:val="en-AU"/>
          <w14:shadow w14:blurRad="25400" w14:dist="57150" w14:dir="19680000" w14:sx="100000" w14:sy="100000" w14:kx="0" w14:ky="0" w14:algn="tl">
            <w14:srgbClr w14:val="000000"/>
          </w14:shadow>
        </w:rPr>
      </w:pPr>
    </w:p>
    <w:p w14:paraId="2CEAF796" w14:textId="77777777" w:rsidR="00AE0840" w:rsidRPr="0098345A" w:rsidRDefault="00AE0840" w:rsidP="00AE0840">
      <w:pPr>
        <w:pStyle w:val="Body"/>
        <w:rPr>
          <w:rFonts w:asciiTheme="majorHAnsi" w:hAnsiTheme="majorHAnsi" w:cstheme="majorHAnsi"/>
          <w:lang w:val="en-AU"/>
        </w:rPr>
      </w:pPr>
    </w:p>
    <w:p w14:paraId="4D290704" w14:textId="77777777" w:rsidR="00AE0840" w:rsidRPr="0098345A" w:rsidRDefault="00AE0840" w:rsidP="00AE0840">
      <w:pPr>
        <w:pStyle w:val="Body"/>
        <w:rPr>
          <w:rFonts w:asciiTheme="majorHAnsi" w:hAnsiTheme="majorHAnsi" w:cstheme="majorHAnsi"/>
          <w:lang w:val="en-AU"/>
        </w:rPr>
      </w:pPr>
    </w:p>
    <w:p w14:paraId="39FEEFE8" w14:textId="77777777" w:rsidR="00AE0840" w:rsidRPr="0098345A" w:rsidRDefault="00AE0840" w:rsidP="00AE0840">
      <w:pPr>
        <w:pStyle w:val="Body"/>
        <w:rPr>
          <w:rFonts w:asciiTheme="majorHAnsi" w:hAnsiTheme="majorHAnsi" w:cstheme="majorHAnsi"/>
          <w:lang w:val="en-AU"/>
        </w:rPr>
      </w:pPr>
    </w:p>
    <w:p w14:paraId="04466DC1" w14:textId="77777777" w:rsidR="00C01CAC" w:rsidRPr="0098345A" w:rsidRDefault="00C01CAC">
      <w:pPr>
        <w:pStyle w:val="Title"/>
        <w:jc w:val="center"/>
        <w:rPr>
          <w:rFonts w:asciiTheme="majorHAnsi" w:hAnsiTheme="majorHAnsi" w:cstheme="majorHAnsi"/>
          <w:color w:val="auto"/>
          <w:lang w:val="en-AU"/>
          <w14:shadow w14:blurRad="25400" w14:dist="57150" w14:dir="19680000" w14:sx="100000" w14:sy="100000" w14:kx="0" w14:ky="0" w14:algn="tl">
            <w14:srgbClr w14:val="000000"/>
          </w14:shadow>
        </w:rPr>
      </w:pPr>
    </w:p>
    <w:p w14:paraId="1CED29C1" w14:textId="77777777" w:rsidR="00C01CAC" w:rsidRPr="0098345A" w:rsidRDefault="00E910B4">
      <w:pPr>
        <w:pStyle w:val="Title"/>
        <w:jc w:val="center"/>
        <w:rPr>
          <w:rFonts w:asciiTheme="majorHAnsi" w:eastAsia="Carlito" w:hAnsiTheme="majorHAnsi" w:cstheme="majorHAnsi"/>
          <w:b/>
          <w:bCs/>
          <w:color w:val="auto"/>
          <w:sz w:val="120"/>
          <w:szCs w:val="120"/>
          <w:lang w:val="en-AU"/>
          <w14:shadow w14:blurRad="25400" w14:dist="57150" w14:dir="19680000" w14:sx="100000" w14:sy="100000" w14:kx="0" w14:ky="0" w14:algn="tl">
            <w14:srgbClr w14:val="000000"/>
          </w14:shadow>
        </w:rPr>
      </w:pPr>
      <w:r w:rsidRPr="0098345A">
        <w:rPr>
          <w:rFonts w:asciiTheme="majorHAnsi" w:hAnsiTheme="majorHAnsi" w:cstheme="majorHAnsi"/>
          <w:b/>
          <w:bCs/>
          <w:color w:val="auto"/>
          <w:sz w:val="120"/>
          <w:szCs w:val="120"/>
          <w:lang w:val="en-AU"/>
          <w14:shadow w14:blurRad="25400" w14:dist="57150" w14:dir="19680000" w14:sx="100000" w14:sy="100000" w14:kx="0" w14:ky="0" w14:algn="tl">
            <w14:srgbClr w14:val="000000"/>
          </w14:shadow>
        </w:rPr>
        <w:t xml:space="preserve">Pacific Immigration Development Community </w:t>
      </w:r>
    </w:p>
    <w:p w14:paraId="5167A422" w14:textId="77777777" w:rsidR="00C01CAC" w:rsidRPr="0098345A" w:rsidRDefault="00C01CAC">
      <w:pPr>
        <w:pStyle w:val="Body"/>
        <w:rPr>
          <w:rFonts w:asciiTheme="majorHAnsi" w:hAnsiTheme="majorHAnsi" w:cstheme="majorHAnsi"/>
          <w:b/>
          <w:bCs/>
          <w:color w:val="auto"/>
          <w:sz w:val="120"/>
          <w:szCs w:val="120"/>
          <w:lang w:val="en-AU"/>
          <w14:shadow w14:blurRad="25400" w14:dist="57150" w14:dir="19680000" w14:sx="100000" w14:sy="100000" w14:kx="0" w14:ky="0" w14:algn="tl">
            <w14:srgbClr w14:val="000000"/>
          </w14:shadow>
        </w:rPr>
      </w:pPr>
    </w:p>
    <w:p w14:paraId="66744666" w14:textId="610375C9" w:rsidR="004D1586" w:rsidRPr="0098345A" w:rsidRDefault="00E910B4" w:rsidP="00A30349">
      <w:pPr>
        <w:pStyle w:val="Title"/>
        <w:jc w:val="center"/>
        <w:rPr>
          <w:rFonts w:asciiTheme="majorHAnsi" w:hAnsiTheme="majorHAnsi" w:cstheme="majorHAnsi"/>
          <w:lang w:val="en-AU"/>
        </w:rPr>
        <w:sectPr w:rsidR="004D1586" w:rsidRPr="0098345A">
          <w:headerReference w:type="even" r:id="rId9"/>
          <w:headerReference w:type="default" r:id="rId10"/>
          <w:footerReference w:type="default" r:id="rId11"/>
          <w:headerReference w:type="first" r:id="rId12"/>
          <w:pgSz w:w="11900" w:h="16840"/>
          <w:pgMar w:top="1440" w:right="1440" w:bottom="1440" w:left="1440" w:header="708" w:footer="708" w:gutter="0"/>
          <w:cols w:space="720"/>
        </w:sectPr>
      </w:pPr>
      <w:r w:rsidRPr="0098345A">
        <w:rPr>
          <w:rFonts w:asciiTheme="majorHAnsi" w:hAnsiTheme="majorHAnsi" w:cstheme="majorHAnsi"/>
          <w:b/>
          <w:bCs/>
          <w:color w:val="auto"/>
          <w:sz w:val="120"/>
          <w:szCs w:val="120"/>
          <w:lang w:val="en-AU"/>
          <w14:shadow w14:blurRad="25400" w14:dist="57150" w14:dir="19680000" w14:sx="100000" w14:sy="100000" w14:kx="0" w14:ky="0" w14:algn="tl">
            <w14:srgbClr w14:val="000000"/>
          </w14:shadow>
        </w:rPr>
        <w:t>Strategy 2022-</w:t>
      </w:r>
      <w:r w:rsidR="00724682" w:rsidRPr="0098345A">
        <w:rPr>
          <w:rFonts w:asciiTheme="majorHAnsi" w:hAnsiTheme="majorHAnsi" w:cstheme="majorHAnsi"/>
          <w:b/>
          <w:bCs/>
          <w:color w:val="auto"/>
          <w:sz w:val="120"/>
          <w:szCs w:val="120"/>
          <w:lang w:val="en-AU"/>
          <w14:shadow w14:blurRad="25400" w14:dist="57150" w14:dir="19680000" w14:sx="100000" w14:sy="100000" w14:kx="0" w14:ky="0" w14:algn="tl">
            <w14:srgbClr w14:val="000000"/>
          </w14:shadow>
        </w:rPr>
        <w:t>202</w:t>
      </w:r>
      <w:r w:rsidR="00724682">
        <w:rPr>
          <w:rFonts w:asciiTheme="majorHAnsi" w:hAnsiTheme="majorHAnsi" w:cstheme="majorHAnsi"/>
          <w:b/>
          <w:bCs/>
          <w:color w:val="auto"/>
          <w:sz w:val="120"/>
          <w:szCs w:val="120"/>
          <w:lang w:val="en-AU"/>
          <w14:shadow w14:blurRad="25400" w14:dist="57150" w14:dir="19680000" w14:sx="100000" w14:sy="100000" w14:kx="0" w14:ky="0" w14:algn="tl">
            <w14:srgbClr w14:val="000000"/>
          </w14:shadow>
        </w:rPr>
        <w:t>4</w:t>
      </w:r>
    </w:p>
    <w:p w14:paraId="29127D53" w14:textId="1D6DD7C6" w:rsidR="00C01CAC" w:rsidRPr="0098345A" w:rsidRDefault="00E910B4" w:rsidP="006A6C5A">
      <w:pPr>
        <w:pStyle w:val="Heading1"/>
        <w:rPr>
          <w:rFonts w:eastAsia="Helvetica Neue" w:cstheme="majorHAnsi"/>
          <w:color w:val="auto"/>
          <w:sz w:val="36"/>
          <w:szCs w:val="36"/>
        </w:rPr>
      </w:pPr>
      <w:bookmarkStart w:id="0" w:name="_Toc88819959"/>
      <w:bookmarkStart w:id="1" w:name="_Toc89347682"/>
      <w:r w:rsidRPr="0098345A">
        <w:rPr>
          <w:rFonts w:cstheme="majorHAnsi"/>
          <w:color w:val="auto"/>
          <w:sz w:val="36"/>
          <w:szCs w:val="36"/>
        </w:rPr>
        <w:lastRenderedPageBreak/>
        <w:t>Introduc</w:t>
      </w:r>
      <w:r w:rsidR="006A6C5A" w:rsidRPr="0098345A">
        <w:rPr>
          <w:rFonts w:cstheme="majorHAnsi"/>
          <w:color w:val="auto"/>
          <w:sz w:val="36"/>
          <w:szCs w:val="36"/>
        </w:rPr>
        <w:t>t</w:t>
      </w:r>
      <w:r w:rsidRPr="0098345A">
        <w:rPr>
          <w:rFonts w:cstheme="majorHAnsi"/>
          <w:color w:val="auto"/>
          <w:sz w:val="36"/>
          <w:szCs w:val="36"/>
        </w:rPr>
        <w:t>ion</w:t>
      </w:r>
      <w:bookmarkEnd w:id="0"/>
      <w:bookmarkEnd w:id="1"/>
    </w:p>
    <w:p w14:paraId="53CBDB16" w14:textId="5309B46C" w:rsidR="006A6C5A" w:rsidRPr="0098345A" w:rsidRDefault="006A6C5A" w:rsidP="006A6C5A">
      <w:pPr>
        <w:rPr>
          <w:rFonts w:asciiTheme="majorHAnsi" w:hAnsiTheme="majorHAnsi" w:cstheme="majorHAnsi"/>
        </w:rPr>
      </w:pPr>
      <w:r w:rsidRPr="0098345A">
        <w:rPr>
          <w:rFonts w:asciiTheme="majorHAnsi" w:hAnsiTheme="majorHAnsi" w:cstheme="majorHAnsi"/>
        </w:rPr>
        <w:t xml:space="preserve">This is the second strategic plan since PIDC became a legal entity. At the plan's adoption, the future already seemed uncertain with changes in international crime, technology, and the threat of climate change. The global </w:t>
      </w:r>
      <w:r w:rsidR="00F0771E">
        <w:rPr>
          <w:rFonts w:asciiTheme="majorHAnsi" w:hAnsiTheme="majorHAnsi" w:cstheme="majorHAnsi"/>
        </w:rPr>
        <w:t>COVID-19</w:t>
      </w:r>
      <w:r w:rsidRPr="0098345A">
        <w:rPr>
          <w:rFonts w:asciiTheme="majorHAnsi" w:hAnsiTheme="majorHAnsi" w:cstheme="majorHAnsi"/>
        </w:rPr>
        <w:t xml:space="preserve"> pandemic showed us all how quickly worldwide change can happen. Pacific Islands have long memories of the Spanish Flu epidemic and understand how devastating a new virus can be on island communities. Pacific islands were amongst the first to respond with border changes and closures in response to the emerging pandemic. This action saved many lives; it also came at a high cost to our economies, our stranded overseas nationals and to our regional immigration workforce, who were at the front line of managing entries from overseas. With such disruption, it is even more pleasing to report that during the term of the previous strategic plan, the PIDC:</w:t>
      </w:r>
    </w:p>
    <w:p w14:paraId="4EA0B2BC" w14:textId="77777777" w:rsidR="006A6C5A" w:rsidRPr="0098345A" w:rsidRDefault="006A6C5A" w:rsidP="006A6C5A">
      <w:pPr>
        <w:rPr>
          <w:rFonts w:asciiTheme="majorHAnsi" w:hAnsiTheme="majorHAnsi" w:cstheme="majorHAnsi"/>
        </w:rPr>
      </w:pPr>
    </w:p>
    <w:p w14:paraId="05F5A4AD" w14:textId="25A876F1" w:rsidR="006A6C5A" w:rsidRPr="0098345A" w:rsidRDefault="006A6C5A" w:rsidP="006A6C5A">
      <w:pPr>
        <w:pStyle w:val="ListParagraph"/>
        <w:numPr>
          <w:ilvl w:val="0"/>
          <w:numId w:val="30"/>
        </w:numPr>
        <w:ind w:left="426" w:hanging="284"/>
        <w:rPr>
          <w:rFonts w:asciiTheme="majorHAnsi" w:hAnsiTheme="majorHAnsi" w:cstheme="majorHAnsi"/>
          <w:lang w:val="en-GB"/>
        </w:rPr>
      </w:pPr>
      <w:r w:rsidRPr="0098345A">
        <w:rPr>
          <w:rFonts w:asciiTheme="majorHAnsi" w:hAnsiTheme="majorHAnsi" w:cstheme="majorHAnsi"/>
          <w:lang w:val="en-GB"/>
        </w:rPr>
        <w:t>Strengthened the PIDC Information and Intelligence Network by:</w:t>
      </w:r>
    </w:p>
    <w:p w14:paraId="762C4047" w14:textId="77777777" w:rsidR="006A6C5A" w:rsidRPr="0098345A" w:rsidRDefault="006A6C5A" w:rsidP="006A6C5A">
      <w:pPr>
        <w:rPr>
          <w:rFonts w:asciiTheme="majorHAnsi" w:hAnsiTheme="majorHAnsi" w:cstheme="majorHAnsi"/>
          <w:lang w:val="en-GB"/>
        </w:rPr>
      </w:pPr>
    </w:p>
    <w:p w14:paraId="3BBB342D" w14:textId="5CCA8E8A" w:rsidR="006A6C5A" w:rsidRPr="0098345A" w:rsidRDefault="006A6C5A" w:rsidP="006A6C5A">
      <w:pPr>
        <w:pStyle w:val="ListParagraph"/>
        <w:numPr>
          <w:ilvl w:val="0"/>
          <w:numId w:val="27"/>
        </w:numPr>
        <w:rPr>
          <w:rFonts w:asciiTheme="majorHAnsi" w:hAnsiTheme="majorHAnsi" w:cstheme="majorHAnsi"/>
        </w:rPr>
      </w:pPr>
      <w:r w:rsidRPr="0098345A">
        <w:rPr>
          <w:rFonts w:asciiTheme="majorHAnsi" w:hAnsiTheme="majorHAnsi" w:cstheme="majorHAnsi"/>
        </w:rPr>
        <w:t xml:space="preserve">supporting all but one Member to sign and implement the </w:t>
      </w:r>
      <w:r w:rsidRPr="0098345A">
        <w:rPr>
          <w:rFonts w:asciiTheme="majorHAnsi" w:hAnsiTheme="majorHAnsi" w:cstheme="majorHAnsi"/>
          <w:b/>
        </w:rPr>
        <w:t>regional PIDC Memorandum of Arrangement on Information Sharing</w:t>
      </w:r>
      <w:r w:rsidRPr="0098345A">
        <w:rPr>
          <w:rFonts w:asciiTheme="majorHAnsi" w:hAnsiTheme="majorHAnsi" w:cstheme="majorHAnsi"/>
        </w:rPr>
        <w:t xml:space="preserve"> to legally share </w:t>
      </w:r>
      <w:r w:rsidR="00F731E5" w:rsidRPr="0098345A">
        <w:rPr>
          <w:rFonts w:asciiTheme="majorHAnsi" w:hAnsiTheme="majorHAnsi" w:cstheme="majorHAnsi"/>
        </w:rPr>
        <w:t>immigration-related</w:t>
      </w:r>
      <w:r w:rsidRPr="0098345A">
        <w:rPr>
          <w:rFonts w:asciiTheme="majorHAnsi" w:hAnsiTheme="majorHAnsi" w:cstheme="majorHAnsi"/>
        </w:rPr>
        <w:t xml:space="preserve"> information</w:t>
      </w:r>
      <w:r w:rsidR="00F16B6D">
        <w:rPr>
          <w:rFonts w:asciiTheme="majorHAnsi" w:hAnsiTheme="majorHAnsi" w:cstheme="majorHAnsi"/>
        </w:rPr>
        <w:t>;</w:t>
      </w:r>
      <w:r w:rsidR="00F16B6D" w:rsidRPr="0098345A">
        <w:rPr>
          <w:rFonts w:asciiTheme="majorHAnsi" w:hAnsiTheme="majorHAnsi" w:cstheme="majorHAnsi"/>
        </w:rPr>
        <w:t xml:space="preserve"> </w:t>
      </w:r>
      <w:r w:rsidRPr="0098345A">
        <w:rPr>
          <w:rFonts w:asciiTheme="majorHAnsi" w:hAnsiTheme="majorHAnsi" w:cstheme="majorHAnsi"/>
        </w:rPr>
        <w:t>and</w:t>
      </w:r>
    </w:p>
    <w:p w14:paraId="17CD6616" w14:textId="5FBF818D" w:rsidR="006A6C5A" w:rsidRPr="0098345A" w:rsidRDefault="006A6C5A" w:rsidP="006A6C5A">
      <w:pPr>
        <w:pStyle w:val="ListParagraph"/>
        <w:numPr>
          <w:ilvl w:val="0"/>
          <w:numId w:val="27"/>
        </w:numPr>
        <w:rPr>
          <w:rFonts w:asciiTheme="majorHAnsi" w:hAnsiTheme="majorHAnsi" w:cstheme="majorHAnsi"/>
        </w:rPr>
      </w:pPr>
      <w:r w:rsidRPr="0098345A">
        <w:rPr>
          <w:rFonts w:asciiTheme="majorHAnsi" w:hAnsiTheme="majorHAnsi" w:cstheme="majorHAnsi"/>
        </w:rPr>
        <w:t xml:space="preserve">operationalising the </w:t>
      </w:r>
      <w:r w:rsidRPr="0098345A">
        <w:rPr>
          <w:rFonts w:asciiTheme="majorHAnsi" w:hAnsiTheme="majorHAnsi" w:cstheme="majorHAnsi"/>
          <w:b/>
        </w:rPr>
        <w:t>Accredited Contact Points Network</w:t>
      </w:r>
      <w:r w:rsidRPr="0098345A">
        <w:rPr>
          <w:rFonts w:asciiTheme="majorHAnsi" w:hAnsiTheme="majorHAnsi" w:cstheme="majorHAnsi"/>
        </w:rPr>
        <w:t xml:space="preserve"> and establishing the </w:t>
      </w:r>
      <w:r w:rsidRPr="0098345A">
        <w:rPr>
          <w:rFonts w:asciiTheme="majorHAnsi" w:hAnsiTheme="majorHAnsi" w:cstheme="majorHAnsi"/>
          <w:b/>
        </w:rPr>
        <w:t>PIDC Regional Profiling and Intelligence Support Group</w:t>
      </w:r>
      <w:r w:rsidRPr="0098345A">
        <w:rPr>
          <w:rFonts w:asciiTheme="majorHAnsi" w:hAnsiTheme="majorHAnsi" w:cstheme="majorHAnsi"/>
        </w:rPr>
        <w:t xml:space="preserve"> to enhance Members’ capacity to combat border threats.</w:t>
      </w:r>
    </w:p>
    <w:p w14:paraId="50D9D61D" w14:textId="77777777" w:rsidR="006A6C5A" w:rsidRPr="0098345A" w:rsidRDefault="006A6C5A" w:rsidP="006A6C5A">
      <w:pPr>
        <w:rPr>
          <w:rFonts w:asciiTheme="majorHAnsi" w:hAnsiTheme="majorHAnsi" w:cstheme="majorHAnsi"/>
        </w:rPr>
      </w:pPr>
    </w:p>
    <w:p w14:paraId="3DD21543" w14:textId="6E900E96" w:rsidR="006A6C5A" w:rsidRPr="0098345A" w:rsidRDefault="006A6C5A" w:rsidP="006A6C5A">
      <w:pPr>
        <w:pStyle w:val="ListParagraph"/>
        <w:numPr>
          <w:ilvl w:val="0"/>
          <w:numId w:val="30"/>
        </w:numPr>
        <w:ind w:left="426" w:hanging="284"/>
        <w:rPr>
          <w:rFonts w:asciiTheme="majorHAnsi" w:hAnsiTheme="majorHAnsi" w:cstheme="majorHAnsi"/>
          <w:lang w:val="en-GB"/>
        </w:rPr>
      </w:pPr>
      <w:r w:rsidRPr="0098345A">
        <w:rPr>
          <w:rFonts w:asciiTheme="majorHAnsi" w:hAnsiTheme="majorHAnsi" w:cstheme="majorHAnsi"/>
          <w:lang w:val="en-GB"/>
        </w:rPr>
        <w:t>Strengthened national training capabilities within the Membership by:</w:t>
      </w:r>
    </w:p>
    <w:p w14:paraId="48AC3E9B" w14:textId="77777777" w:rsidR="006A6C5A" w:rsidRPr="0098345A" w:rsidRDefault="006A6C5A" w:rsidP="006A6C5A">
      <w:pPr>
        <w:rPr>
          <w:rFonts w:asciiTheme="majorHAnsi" w:hAnsiTheme="majorHAnsi" w:cstheme="majorHAnsi"/>
          <w:lang w:val="en-GB"/>
        </w:rPr>
      </w:pPr>
    </w:p>
    <w:p w14:paraId="3F8678D1" w14:textId="022B384C" w:rsidR="006A6C5A" w:rsidRPr="0098345A" w:rsidRDefault="006A6C5A" w:rsidP="006A6C5A">
      <w:pPr>
        <w:pStyle w:val="ListParagraph"/>
        <w:numPr>
          <w:ilvl w:val="0"/>
          <w:numId w:val="29"/>
        </w:numPr>
        <w:rPr>
          <w:rFonts w:asciiTheme="majorHAnsi" w:hAnsiTheme="majorHAnsi" w:cstheme="majorHAnsi"/>
        </w:rPr>
      </w:pPr>
      <w:r w:rsidRPr="0098345A">
        <w:rPr>
          <w:rFonts w:asciiTheme="majorHAnsi" w:hAnsiTheme="majorHAnsi" w:cstheme="majorHAnsi"/>
        </w:rPr>
        <w:t xml:space="preserve">establishing an accredited academic immigration training program with USP (USP Online Postgraduate Diploma on Border Security); </w:t>
      </w:r>
    </w:p>
    <w:p w14:paraId="24D5BCB9" w14:textId="685584D5" w:rsidR="006A6C5A" w:rsidRPr="0098345A" w:rsidRDefault="006A6C5A" w:rsidP="006A6C5A">
      <w:pPr>
        <w:pStyle w:val="ListParagraph"/>
        <w:numPr>
          <w:ilvl w:val="0"/>
          <w:numId w:val="29"/>
        </w:numPr>
        <w:rPr>
          <w:rFonts w:asciiTheme="majorHAnsi" w:hAnsiTheme="majorHAnsi" w:cstheme="majorHAnsi"/>
        </w:rPr>
      </w:pPr>
      <w:r w:rsidRPr="0098345A">
        <w:rPr>
          <w:rFonts w:asciiTheme="majorHAnsi" w:hAnsiTheme="majorHAnsi" w:cstheme="majorHAnsi"/>
        </w:rPr>
        <w:t>supporting regional training activities provided by the Secretariat, Members, and partner organisations; and</w:t>
      </w:r>
    </w:p>
    <w:p w14:paraId="36B5D408" w14:textId="12EAAEE8" w:rsidR="006A6C5A" w:rsidRPr="0098345A" w:rsidRDefault="006A6C5A" w:rsidP="006A6C5A">
      <w:pPr>
        <w:pStyle w:val="ListParagraph"/>
        <w:numPr>
          <w:ilvl w:val="0"/>
          <w:numId w:val="29"/>
        </w:numPr>
        <w:rPr>
          <w:rFonts w:asciiTheme="majorHAnsi" w:hAnsiTheme="majorHAnsi" w:cstheme="majorHAnsi"/>
        </w:rPr>
      </w:pPr>
      <w:r w:rsidRPr="0098345A">
        <w:rPr>
          <w:rFonts w:asciiTheme="majorHAnsi" w:hAnsiTheme="majorHAnsi" w:cstheme="majorHAnsi"/>
        </w:rPr>
        <w:t>developing basic training modules for introductory immigration training currently being adapted for national use by several Members.</w:t>
      </w:r>
    </w:p>
    <w:p w14:paraId="5044B1A7" w14:textId="77777777" w:rsidR="006A6C5A" w:rsidRPr="0098345A" w:rsidRDefault="006A6C5A" w:rsidP="006A6C5A">
      <w:pPr>
        <w:pStyle w:val="ListParagraph"/>
        <w:ind w:left="1140"/>
        <w:rPr>
          <w:rFonts w:asciiTheme="majorHAnsi" w:hAnsiTheme="majorHAnsi" w:cstheme="majorHAnsi"/>
        </w:rPr>
      </w:pPr>
    </w:p>
    <w:p w14:paraId="7894140A" w14:textId="4A1C1FCE" w:rsidR="006A6C5A" w:rsidRPr="0098345A" w:rsidRDefault="006A6C5A" w:rsidP="006A6C5A">
      <w:pPr>
        <w:pStyle w:val="ListParagraph"/>
        <w:numPr>
          <w:ilvl w:val="0"/>
          <w:numId w:val="30"/>
        </w:numPr>
        <w:ind w:left="567" w:hanging="425"/>
        <w:rPr>
          <w:rFonts w:asciiTheme="majorHAnsi" w:hAnsiTheme="majorHAnsi" w:cstheme="majorHAnsi"/>
          <w:lang w:val="en-GB"/>
        </w:rPr>
      </w:pPr>
      <w:r w:rsidRPr="0098345A">
        <w:rPr>
          <w:rFonts w:asciiTheme="majorHAnsi" w:hAnsiTheme="majorHAnsi" w:cstheme="majorHAnsi"/>
          <w:lang w:val="en-GB"/>
        </w:rPr>
        <w:t>Supported immigration modernisation by providing in-country technical assistance to strengthen Members’ capability in areas such as data collection, passenger profiling, and executive leadership and strategic planning</w:t>
      </w:r>
      <w:r w:rsidR="00F731E5" w:rsidRPr="0098345A">
        <w:rPr>
          <w:rFonts w:asciiTheme="majorHAnsi" w:hAnsiTheme="majorHAnsi" w:cstheme="majorHAnsi"/>
          <w:lang w:val="en-GB"/>
        </w:rPr>
        <w:t>.</w:t>
      </w:r>
    </w:p>
    <w:p w14:paraId="6414B682" w14:textId="77777777" w:rsidR="006A6C5A" w:rsidRPr="0098345A" w:rsidRDefault="006A6C5A" w:rsidP="006A6C5A">
      <w:pPr>
        <w:ind w:left="567" w:hanging="425"/>
        <w:rPr>
          <w:rFonts w:asciiTheme="majorHAnsi" w:hAnsiTheme="majorHAnsi" w:cstheme="majorHAnsi"/>
          <w:lang w:val="en-GB"/>
        </w:rPr>
      </w:pPr>
    </w:p>
    <w:p w14:paraId="63D1BB5E" w14:textId="35790E93" w:rsidR="006A6C5A" w:rsidRPr="0098345A" w:rsidRDefault="006A6C5A" w:rsidP="006A6C5A">
      <w:pPr>
        <w:pStyle w:val="ListParagraph"/>
        <w:numPr>
          <w:ilvl w:val="0"/>
          <w:numId w:val="30"/>
        </w:numPr>
        <w:ind w:left="567" w:hanging="425"/>
        <w:rPr>
          <w:rFonts w:asciiTheme="majorHAnsi" w:hAnsiTheme="majorHAnsi" w:cstheme="majorHAnsi"/>
          <w:lang w:val="en-GB"/>
        </w:rPr>
      </w:pPr>
      <w:r w:rsidRPr="0098345A">
        <w:rPr>
          <w:rFonts w:asciiTheme="majorHAnsi" w:hAnsiTheme="majorHAnsi" w:cstheme="majorHAnsi"/>
          <w:lang w:val="en-GB"/>
        </w:rPr>
        <w:t>Continu</w:t>
      </w:r>
      <w:r w:rsidR="00165EE7" w:rsidRPr="0098345A">
        <w:rPr>
          <w:rFonts w:asciiTheme="majorHAnsi" w:hAnsiTheme="majorHAnsi" w:cstheme="majorHAnsi"/>
          <w:lang w:val="en-GB"/>
        </w:rPr>
        <w:t>ed</w:t>
      </w:r>
      <w:r w:rsidRPr="0098345A">
        <w:rPr>
          <w:rFonts w:asciiTheme="majorHAnsi" w:hAnsiTheme="majorHAnsi" w:cstheme="majorHAnsi"/>
          <w:lang w:val="en-GB"/>
        </w:rPr>
        <w:t xml:space="preserve"> support to strengthen and modernise</w:t>
      </w:r>
      <w:r w:rsidRPr="0098345A">
        <w:rPr>
          <w:rFonts w:asciiTheme="majorHAnsi" w:hAnsiTheme="majorHAnsi" w:cstheme="majorHAnsi"/>
          <w:b/>
          <w:lang w:val="en-GB"/>
        </w:rPr>
        <w:t xml:space="preserve"> </w:t>
      </w:r>
      <w:r w:rsidRPr="0098345A">
        <w:rPr>
          <w:rFonts w:asciiTheme="majorHAnsi" w:hAnsiTheme="majorHAnsi" w:cstheme="majorHAnsi"/>
          <w:lang w:val="en-GB"/>
        </w:rPr>
        <w:t xml:space="preserve">immigration policy and </w:t>
      </w:r>
      <w:r w:rsidRPr="0098345A">
        <w:rPr>
          <w:rFonts w:asciiTheme="majorHAnsi" w:hAnsiTheme="majorHAnsi" w:cstheme="majorHAnsi"/>
          <w:b/>
          <w:lang w:val="en-GB"/>
        </w:rPr>
        <w:t>legislative frameworks</w:t>
      </w:r>
      <w:r w:rsidRPr="0098345A">
        <w:rPr>
          <w:rFonts w:asciiTheme="majorHAnsi" w:hAnsiTheme="majorHAnsi" w:cstheme="majorHAnsi"/>
          <w:lang w:val="en-GB"/>
        </w:rPr>
        <w:t xml:space="preserve"> as well as </w:t>
      </w:r>
      <w:r w:rsidRPr="0098345A">
        <w:rPr>
          <w:rFonts w:asciiTheme="majorHAnsi" w:hAnsiTheme="majorHAnsi" w:cstheme="majorHAnsi"/>
          <w:b/>
          <w:lang w:val="en-GB"/>
        </w:rPr>
        <w:t>Standard Operating Procedures</w:t>
      </w:r>
      <w:r w:rsidR="00F731E5" w:rsidRPr="0098345A">
        <w:rPr>
          <w:rFonts w:asciiTheme="majorHAnsi" w:hAnsiTheme="majorHAnsi" w:cstheme="majorHAnsi"/>
          <w:lang w:val="en-GB"/>
        </w:rPr>
        <w:t>.</w:t>
      </w:r>
      <w:r w:rsidRPr="0098345A">
        <w:rPr>
          <w:rFonts w:asciiTheme="majorHAnsi" w:hAnsiTheme="majorHAnsi" w:cstheme="majorHAnsi"/>
          <w:lang w:val="en-GB"/>
        </w:rPr>
        <w:t xml:space="preserve"> </w:t>
      </w:r>
    </w:p>
    <w:p w14:paraId="3102F880" w14:textId="77777777" w:rsidR="006A6C5A" w:rsidRPr="0098345A" w:rsidRDefault="006A6C5A" w:rsidP="006A6C5A">
      <w:pPr>
        <w:ind w:left="567" w:hanging="425"/>
        <w:rPr>
          <w:rFonts w:asciiTheme="majorHAnsi" w:hAnsiTheme="majorHAnsi" w:cstheme="majorHAnsi"/>
          <w:lang w:val="en-GB"/>
        </w:rPr>
      </w:pPr>
    </w:p>
    <w:p w14:paraId="000DE92F" w14:textId="72A66A64" w:rsidR="006A6C5A" w:rsidRPr="0098345A" w:rsidRDefault="006A6C5A" w:rsidP="006A6C5A">
      <w:pPr>
        <w:pStyle w:val="ListParagraph"/>
        <w:numPr>
          <w:ilvl w:val="0"/>
          <w:numId w:val="30"/>
        </w:numPr>
        <w:ind w:left="567" w:hanging="425"/>
        <w:rPr>
          <w:rFonts w:asciiTheme="majorHAnsi" w:hAnsiTheme="majorHAnsi" w:cstheme="majorHAnsi"/>
          <w:lang w:val="en-GB"/>
        </w:rPr>
      </w:pPr>
      <w:r w:rsidRPr="0098345A">
        <w:rPr>
          <w:rFonts w:asciiTheme="majorHAnsi" w:hAnsiTheme="majorHAnsi" w:cstheme="majorHAnsi"/>
          <w:lang w:val="en-GB"/>
        </w:rPr>
        <w:t xml:space="preserve">Endorsed a </w:t>
      </w:r>
      <w:r w:rsidR="00165EE7" w:rsidRPr="0098345A">
        <w:rPr>
          <w:rFonts w:asciiTheme="majorHAnsi" w:hAnsiTheme="majorHAnsi" w:cstheme="majorHAnsi"/>
          <w:lang w:val="en-GB"/>
        </w:rPr>
        <w:t xml:space="preserve">regional </w:t>
      </w:r>
      <w:r w:rsidRPr="0098345A">
        <w:rPr>
          <w:rFonts w:asciiTheme="majorHAnsi" w:hAnsiTheme="majorHAnsi" w:cstheme="majorHAnsi"/>
          <w:lang w:val="en-GB"/>
        </w:rPr>
        <w:t>PIDC Immigration Framework to Combat Human Trafficking and People Smuggling</w:t>
      </w:r>
      <w:r w:rsidR="00165EE7" w:rsidRPr="0098345A">
        <w:rPr>
          <w:rFonts w:asciiTheme="majorHAnsi" w:hAnsiTheme="majorHAnsi" w:cstheme="majorHAnsi"/>
          <w:lang w:val="en-GB"/>
        </w:rPr>
        <w:t xml:space="preserve">. </w:t>
      </w:r>
    </w:p>
    <w:p w14:paraId="6BD515B7" w14:textId="77777777" w:rsidR="006A6C5A" w:rsidRPr="0098345A" w:rsidRDefault="006A6C5A" w:rsidP="006A6C5A">
      <w:pPr>
        <w:ind w:left="567" w:hanging="425"/>
        <w:rPr>
          <w:rFonts w:asciiTheme="majorHAnsi" w:hAnsiTheme="majorHAnsi" w:cstheme="majorHAnsi"/>
          <w:lang w:val="en-GB"/>
        </w:rPr>
      </w:pPr>
    </w:p>
    <w:p w14:paraId="30B74FFF" w14:textId="196F58A9" w:rsidR="006A6C5A" w:rsidRPr="0098345A" w:rsidRDefault="006A6C5A" w:rsidP="006A6C5A">
      <w:pPr>
        <w:pStyle w:val="ListParagraph"/>
        <w:numPr>
          <w:ilvl w:val="0"/>
          <w:numId w:val="30"/>
        </w:numPr>
        <w:ind w:left="567" w:hanging="425"/>
        <w:rPr>
          <w:rFonts w:asciiTheme="majorHAnsi" w:hAnsiTheme="majorHAnsi" w:cstheme="majorHAnsi"/>
          <w:lang w:val="en-GB"/>
        </w:rPr>
      </w:pPr>
      <w:r w:rsidRPr="0098345A">
        <w:rPr>
          <w:rFonts w:asciiTheme="majorHAnsi" w:hAnsiTheme="majorHAnsi" w:cstheme="majorHAnsi"/>
          <w:lang w:val="en-GB"/>
        </w:rPr>
        <w:t xml:space="preserve">Established a PIDC Regional COVID-19 Support Programme to assist Members </w:t>
      </w:r>
      <w:r w:rsidR="0098345A">
        <w:rPr>
          <w:rFonts w:asciiTheme="majorHAnsi" w:hAnsiTheme="majorHAnsi" w:cstheme="majorHAnsi"/>
          <w:lang w:val="en-GB"/>
        </w:rPr>
        <w:t>response</w:t>
      </w:r>
      <w:r w:rsidRPr="0098345A">
        <w:rPr>
          <w:rFonts w:asciiTheme="majorHAnsi" w:hAnsiTheme="majorHAnsi" w:cstheme="majorHAnsi"/>
          <w:lang w:val="en-GB"/>
        </w:rPr>
        <w:t xml:space="preserve"> to the global pandemic.</w:t>
      </w:r>
    </w:p>
    <w:p w14:paraId="0384ABA7" w14:textId="77777777" w:rsidR="006A6C5A" w:rsidRPr="0098345A" w:rsidRDefault="006A6C5A" w:rsidP="006A6C5A">
      <w:pPr>
        <w:rPr>
          <w:rFonts w:asciiTheme="majorHAnsi" w:hAnsiTheme="majorHAnsi" w:cstheme="majorHAnsi"/>
        </w:rPr>
      </w:pPr>
    </w:p>
    <w:p w14:paraId="13B9E7C2" w14:textId="77777777" w:rsidR="006A6C5A" w:rsidRPr="0098345A" w:rsidRDefault="006A6C5A" w:rsidP="006A6C5A">
      <w:pPr>
        <w:rPr>
          <w:rFonts w:asciiTheme="majorHAnsi" w:hAnsiTheme="majorHAnsi" w:cstheme="majorHAnsi"/>
        </w:rPr>
      </w:pPr>
      <w:r w:rsidRPr="0098345A">
        <w:rPr>
          <w:rFonts w:asciiTheme="majorHAnsi" w:hAnsiTheme="majorHAnsi" w:cstheme="majorHAnsi"/>
        </w:rPr>
        <w:t xml:space="preserve">As we look forward to a world reopening its borders, we know our Members’ Immigration Agencies will play a leading role in enabling economic activity. Recovery through tourism, </w:t>
      </w:r>
      <w:r w:rsidRPr="0098345A">
        <w:rPr>
          <w:rFonts w:asciiTheme="majorHAnsi" w:hAnsiTheme="majorHAnsi" w:cstheme="majorHAnsi"/>
        </w:rPr>
        <w:lastRenderedPageBreak/>
        <w:t>remittances and incoming support services will be crucial to our Island economies in the short term. Enabling labour mobility is key to securing long term economic prosperity.</w:t>
      </w:r>
    </w:p>
    <w:p w14:paraId="5DFCB8E5" w14:textId="77777777" w:rsidR="006A6C5A" w:rsidRPr="0098345A" w:rsidRDefault="006A6C5A" w:rsidP="006A6C5A">
      <w:pPr>
        <w:rPr>
          <w:rFonts w:asciiTheme="majorHAnsi" w:hAnsiTheme="majorHAnsi" w:cstheme="majorHAnsi"/>
        </w:rPr>
      </w:pPr>
    </w:p>
    <w:p w14:paraId="434E049B" w14:textId="6ACDB695" w:rsidR="006A6C5A" w:rsidRPr="0098345A" w:rsidRDefault="006A6C5A" w:rsidP="006A6C5A">
      <w:pPr>
        <w:rPr>
          <w:rFonts w:asciiTheme="majorHAnsi" w:hAnsiTheme="majorHAnsi" w:cstheme="majorHAnsi"/>
        </w:rPr>
      </w:pPr>
      <w:r w:rsidRPr="0098345A">
        <w:rPr>
          <w:rFonts w:asciiTheme="majorHAnsi" w:hAnsiTheme="majorHAnsi" w:cstheme="majorHAnsi"/>
        </w:rPr>
        <w:t xml:space="preserve">Integrating </w:t>
      </w:r>
      <w:r w:rsidR="00F0771E">
        <w:rPr>
          <w:rFonts w:asciiTheme="majorHAnsi" w:hAnsiTheme="majorHAnsi" w:cstheme="majorHAnsi"/>
        </w:rPr>
        <w:t>COVID-19</w:t>
      </w:r>
      <w:r w:rsidRPr="0098345A">
        <w:rPr>
          <w:rFonts w:asciiTheme="majorHAnsi" w:hAnsiTheme="majorHAnsi" w:cstheme="majorHAnsi"/>
        </w:rPr>
        <w:t xml:space="preserve"> legislation, policies, procedures, and vaccine protocols a</w:t>
      </w:r>
      <w:r w:rsidR="00165EE7" w:rsidRPr="0098345A">
        <w:rPr>
          <w:rFonts w:asciiTheme="majorHAnsi" w:hAnsiTheme="majorHAnsi" w:cstheme="majorHAnsi"/>
        </w:rPr>
        <w:t xml:space="preserve">re a </w:t>
      </w:r>
      <w:r w:rsidRPr="0098345A">
        <w:rPr>
          <w:rFonts w:asciiTheme="majorHAnsi" w:hAnsiTheme="majorHAnsi" w:cstheme="majorHAnsi"/>
        </w:rPr>
        <w:t xml:space="preserve">significant task. We do this against a backdrop of </w:t>
      </w:r>
      <w:r w:rsidR="00561BB4" w:rsidRPr="0098345A">
        <w:rPr>
          <w:rFonts w:asciiTheme="majorHAnsi" w:hAnsiTheme="majorHAnsi" w:cstheme="majorHAnsi"/>
        </w:rPr>
        <w:t>contin</w:t>
      </w:r>
      <w:r w:rsidR="00561BB4">
        <w:rPr>
          <w:rFonts w:asciiTheme="majorHAnsi" w:hAnsiTheme="majorHAnsi" w:cstheme="majorHAnsi"/>
        </w:rPr>
        <w:t xml:space="preserve">ued </w:t>
      </w:r>
      <w:r w:rsidRPr="0098345A">
        <w:rPr>
          <w:rFonts w:asciiTheme="majorHAnsi" w:hAnsiTheme="majorHAnsi" w:cstheme="majorHAnsi"/>
        </w:rPr>
        <w:t xml:space="preserve">transnational crime, human trafficking that impacts the Pacific Islands. Climate Change will impact Immigration's role in supporting emergency aid workers, evacuations, and permanently displaced people. There are also practical consequences resulting from damage to immigration infrastructure and the impacts on our workforce. These are just a few examples of a long list of future challenges we face. </w:t>
      </w:r>
    </w:p>
    <w:p w14:paraId="231378DD" w14:textId="77777777" w:rsidR="006A6C5A" w:rsidRPr="0098345A" w:rsidRDefault="006A6C5A" w:rsidP="006A6C5A">
      <w:pPr>
        <w:rPr>
          <w:rFonts w:asciiTheme="majorHAnsi" w:hAnsiTheme="majorHAnsi" w:cstheme="majorHAnsi"/>
        </w:rPr>
      </w:pPr>
    </w:p>
    <w:p w14:paraId="3DEC1F04" w14:textId="6B64BE90" w:rsidR="006A6C5A" w:rsidRPr="0098345A" w:rsidRDefault="006A6C5A" w:rsidP="006A6C5A">
      <w:pPr>
        <w:rPr>
          <w:rFonts w:asciiTheme="majorHAnsi" w:hAnsiTheme="majorHAnsi" w:cstheme="majorHAnsi"/>
        </w:rPr>
      </w:pPr>
      <w:r w:rsidRPr="0098345A">
        <w:rPr>
          <w:rFonts w:asciiTheme="majorHAnsi" w:hAnsiTheme="majorHAnsi" w:cstheme="majorHAnsi"/>
        </w:rPr>
        <w:t>While we integrate COVID</w:t>
      </w:r>
      <w:r w:rsidR="00F16B6D">
        <w:rPr>
          <w:rFonts w:asciiTheme="majorHAnsi" w:hAnsiTheme="majorHAnsi" w:cstheme="majorHAnsi"/>
        </w:rPr>
        <w:t>-19</w:t>
      </w:r>
      <w:r w:rsidRPr="0098345A">
        <w:rPr>
          <w:rFonts w:asciiTheme="majorHAnsi" w:hAnsiTheme="majorHAnsi" w:cstheme="majorHAnsi"/>
        </w:rPr>
        <w:t xml:space="preserve"> responses into everything we do, we can</w:t>
      </w:r>
      <w:r w:rsidR="00165EE7" w:rsidRPr="0098345A">
        <w:rPr>
          <w:rFonts w:asciiTheme="majorHAnsi" w:hAnsiTheme="majorHAnsi" w:cstheme="majorHAnsi"/>
        </w:rPr>
        <w:t>not</w:t>
      </w:r>
      <w:r w:rsidRPr="0098345A">
        <w:rPr>
          <w:rFonts w:asciiTheme="majorHAnsi" w:hAnsiTheme="majorHAnsi" w:cstheme="majorHAnsi"/>
        </w:rPr>
        <w:t xml:space="preserve"> ignore the other imperatives for our Member Agencies. These challenges require us to increase collaboration between Members and coordinate activities between Members and our stakeholders to maximise the value created from scarce resources. This strategy sets out our goals and approaches to respond to all these challenges.</w:t>
      </w:r>
    </w:p>
    <w:p w14:paraId="5DABE462" w14:textId="77777777" w:rsidR="006A6C5A" w:rsidRPr="0098345A" w:rsidRDefault="006A6C5A">
      <w:pPr>
        <w:rPr>
          <w:rFonts w:asciiTheme="majorHAnsi" w:hAnsiTheme="majorHAnsi" w:cstheme="majorHAnsi"/>
        </w:rPr>
      </w:pPr>
      <w:r w:rsidRPr="0098345A">
        <w:rPr>
          <w:rFonts w:asciiTheme="majorHAnsi" w:hAnsiTheme="majorHAnsi" w:cstheme="majorHAnsi"/>
        </w:rPr>
        <w:br w:type="page"/>
      </w:r>
    </w:p>
    <w:sdt>
      <w:sdtPr>
        <w:rPr>
          <w:rFonts w:asciiTheme="majorHAnsi" w:eastAsia="Arial Unicode MS" w:hAnsiTheme="majorHAnsi" w:cstheme="majorHAnsi"/>
          <w:b w:val="0"/>
          <w:bCs w:val="0"/>
          <w:color w:val="auto"/>
          <w:sz w:val="24"/>
          <w:szCs w:val="24"/>
          <w:lang w:val="en-AU" w:eastAsia="en-US"/>
        </w:rPr>
        <w:id w:val="-1367219494"/>
        <w:docPartObj>
          <w:docPartGallery w:val="Table of Contents"/>
          <w:docPartUnique/>
        </w:docPartObj>
      </w:sdtPr>
      <w:sdtEndPr>
        <w:rPr>
          <w:noProof/>
        </w:rPr>
      </w:sdtEndPr>
      <w:sdtContent>
        <w:p w14:paraId="7832289A" w14:textId="152C157C" w:rsidR="0050123A" w:rsidRPr="0098345A" w:rsidRDefault="0050123A">
          <w:pPr>
            <w:pStyle w:val="TOCHeading"/>
            <w:rPr>
              <w:rFonts w:asciiTheme="majorHAnsi" w:hAnsiTheme="majorHAnsi" w:cstheme="majorHAnsi"/>
            </w:rPr>
          </w:pPr>
          <w:r w:rsidRPr="0098345A">
            <w:rPr>
              <w:rFonts w:asciiTheme="majorHAnsi" w:hAnsiTheme="majorHAnsi" w:cstheme="majorHAnsi"/>
            </w:rPr>
            <w:t>Contents</w:t>
          </w:r>
        </w:p>
        <w:p w14:paraId="402453F7" w14:textId="42FCF291" w:rsidR="00436DEC" w:rsidRDefault="0050123A">
          <w:pPr>
            <w:pStyle w:val="TOC1"/>
            <w:rPr>
              <w:rFonts w:eastAsiaTheme="minorEastAsia" w:cstheme="minorBidi"/>
              <w:noProof/>
              <w:sz w:val="22"/>
              <w:szCs w:val="22"/>
              <w:bdr w:val="none" w:sz="0" w:space="0" w:color="auto"/>
              <w:lang w:val="en-GB" w:eastAsia="en-GB"/>
            </w:rPr>
          </w:pPr>
          <w:r w:rsidRPr="0098345A">
            <w:rPr>
              <w:rFonts w:asciiTheme="majorHAnsi" w:hAnsiTheme="majorHAnsi" w:cstheme="majorHAnsi"/>
            </w:rPr>
            <w:fldChar w:fldCharType="begin"/>
          </w:r>
          <w:r w:rsidRPr="0098345A">
            <w:rPr>
              <w:rFonts w:asciiTheme="majorHAnsi" w:hAnsiTheme="majorHAnsi" w:cstheme="majorHAnsi"/>
            </w:rPr>
            <w:instrText xml:space="preserve"> TOC \o "1-3" \h \z \u </w:instrText>
          </w:r>
          <w:r w:rsidRPr="0098345A">
            <w:rPr>
              <w:rFonts w:asciiTheme="majorHAnsi" w:hAnsiTheme="majorHAnsi" w:cstheme="majorHAnsi"/>
            </w:rPr>
            <w:fldChar w:fldCharType="separate"/>
          </w:r>
          <w:hyperlink w:anchor="_Toc89347682" w:history="1">
            <w:r w:rsidR="00436DEC" w:rsidRPr="004F7A56">
              <w:rPr>
                <w:rStyle w:val="Hyperlink"/>
                <w:rFonts w:cstheme="majorHAnsi"/>
                <w:noProof/>
              </w:rPr>
              <w:t>Introduction</w:t>
            </w:r>
            <w:r w:rsidR="00436DEC">
              <w:rPr>
                <w:noProof/>
                <w:webHidden/>
              </w:rPr>
              <w:tab/>
            </w:r>
            <w:r w:rsidR="00436DEC">
              <w:rPr>
                <w:noProof/>
                <w:webHidden/>
              </w:rPr>
              <w:fldChar w:fldCharType="begin"/>
            </w:r>
            <w:r w:rsidR="00436DEC">
              <w:rPr>
                <w:noProof/>
                <w:webHidden/>
              </w:rPr>
              <w:instrText xml:space="preserve"> PAGEREF _Toc89347682 \h </w:instrText>
            </w:r>
            <w:r w:rsidR="00436DEC">
              <w:rPr>
                <w:noProof/>
                <w:webHidden/>
              </w:rPr>
            </w:r>
            <w:r w:rsidR="00436DEC">
              <w:rPr>
                <w:noProof/>
                <w:webHidden/>
              </w:rPr>
              <w:fldChar w:fldCharType="separate"/>
            </w:r>
            <w:r w:rsidR="00B844D3">
              <w:rPr>
                <w:noProof/>
                <w:webHidden/>
              </w:rPr>
              <w:t>2</w:t>
            </w:r>
            <w:r w:rsidR="00436DEC">
              <w:rPr>
                <w:noProof/>
                <w:webHidden/>
              </w:rPr>
              <w:fldChar w:fldCharType="end"/>
            </w:r>
          </w:hyperlink>
        </w:p>
        <w:p w14:paraId="4CB5F223" w14:textId="53C59899" w:rsidR="00436DEC" w:rsidRDefault="00085DDC">
          <w:pPr>
            <w:pStyle w:val="TOC1"/>
            <w:rPr>
              <w:rFonts w:eastAsiaTheme="minorEastAsia" w:cstheme="minorBidi"/>
              <w:noProof/>
              <w:sz w:val="22"/>
              <w:szCs w:val="22"/>
              <w:bdr w:val="none" w:sz="0" w:space="0" w:color="auto"/>
              <w:lang w:val="en-GB" w:eastAsia="en-GB"/>
            </w:rPr>
          </w:pPr>
          <w:hyperlink w:anchor="_Toc89347683" w:history="1">
            <w:r w:rsidR="00436DEC" w:rsidRPr="004F7A56">
              <w:rPr>
                <w:rStyle w:val="Hyperlink"/>
                <w:rFonts w:cstheme="majorHAnsi"/>
                <w:noProof/>
              </w:rPr>
              <w:t>Executive Summary</w:t>
            </w:r>
            <w:r w:rsidR="00436DEC">
              <w:rPr>
                <w:noProof/>
                <w:webHidden/>
              </w:rPr>
              <w:tab/>
            </w:r>
            <w:r w:rsidR="00436DEC">
              <w:rPr>
                <w:noProof/>
                <w:webHidden/>
              </w:rPr>
              <w:fldChar w:fldCharType="begin"/>
            </w:r>
            <w:r w:rsidR="00436DEC">
              <w:rPr>
                <w:noProof/>
                <w:webHidden/>
              </w:rPr>
              <w:instrText xml:space="preserve"> PAGEREF _Toc89347683 \h </w:instrText>
            </w:r>
            <w:r w:rsidR="00436DEC">
              <w:rPr>
                <w:noProof/>
                <w:webHidden/>
              </w:rPr>
            </w:r>
            <w:r w:rsidR="00436DEC">
              <w:rPr>
                <w:noProof/>
                <w:webHidden/>
              </w:rPr>
              <w:fldChar w:fldCharType="separate"/>
            </w:r>
            <w:r w:rsidR="00B844D3">
              <w:rPr>
                <w:noProof/>
                <w:webHidden/>
              </w:rPr>
              <w:t>5</w:t>
            </w:r>
            <w:r w:rsidR="00436DEC">
              <w:rPr>
                <w:noProof/>
                <w:webHidden/>
              </w:rPr>
              <w:fldChar w:fldCharType="end"/>
            </w:r>
          </w:hyperlink>
        </w:p>
        <w:p w14:paraId="7B170686" w14:textId="60F50153" w:rsidR="00436DEC" w:rsidRDefault="00085DDC">
          <w:pPr>
            <w:pStyle w:val="TOC1"/>
            <w:rPr>
              <w:rFonts w:eastAsiaTheme="minorEastAsia" w:cstheme="minorBidi"/>
              <w:noProof/>
              <w:sz w:val="22"/>
              <w:szCs w:val="22"/>
              <w:bdr w:val="none" w:sz="0" w:space="0" w:color="auto"/>
              <w:lang w:val="en-GB" w:eastAsia="en-GB"/>
            </w:rPr>
          </w:pPr>
          <w:hyperlink r:id="rId13" w:anchor="_Toc89347684" w:history="1">
            <w:r w:rsidR="00436DEC" w:rsidRPr="004F7A56">
              <w:rPr>
                <w:rStyle w:val="Hyperlink"/>
                <w:noProof/>
                <w:lang w:val="fr-FR"/>
              </w:rPr>
              <w:t>Our Mission Objectives</w:t>
            </w:r>
            <w:r w:rsidR="00436DEC">
              <w:rPr>
                <w:noProof/>
                <w:webHidden/>
              </w:rPr>
              <w:tab/>
            </w:r>
            <w:r w:rsidR="00436DEC">
              <w:rPr>
                <w:noProof/>
                <w:webHidden/>
              </w:rPr>
              <w:fldChar w:fldCharType="begin"/>
            </w:r>
            <w:r w:rsidR="00436DEC">
              <w:rPr>
                <w:noProof/>
                <w:webHidden/>
              </w:rPr>
              <w:instrText xml:space="preserve"> PAGEREF _Toc89347684 \h </w:instrText>
            </w:r>
            <w:r w:rsidR="00436DEC">
              <w:rPr>
                <w:noProof/>
                <w:webHidden/>
              </w:rPr>
            </w:r>
            <w:r w:rsidR="00436DEC">
              <w:rPr>
                <w:noProof/>
                <w:webHidden/>
              </w:rPr>
              <w:fldChar w:fldCharType="separate"/>
            </w:r>
            <w:r w:rsidR="00B844D3">
              <w:rPr>
                <w:noProof/>
                <w:webHidden/>
              </w:rPr>
              <w:t>7</w:t>
            </w:r>
            <w:r w:rsidR="00436DEC">
              <w:rPr>
                <w:noProof/>
                <w:webHidden/>
              </w:rPr>
              <w:fldChar w:fldCharType="end"/>
            </w:r>
          </w:hyperlink>
        </w:p>
        <w:p w14:paraId="3D622C67" w14:textId="75564104" w:rsidR="00436DEC" w:rsidRDefault="00085DDC">
          <w:pPr>
            <w:pStyle w:val="TOC1"/>
            <w:rPr>
              <w:rFonts w:eastAsiaTheme="minorEastAsia" w:cstheme="minorBidi"/>
              <w:noProof/>
              <w:sz w:val="22"/>
              <w:szCs w:val="22"/>
              <w:bdr w:val="none" w:sz="0" w:space="0" w:color="auto"/>
              <w:lang w:val="en-GB" w:eastAsia="en-GB"/>
            </w:rPr>
          </w:pPr>
          <w:hyperlink r:id="rId14" w:anchor="_Toc89347685" w:history="1">
            <w:r w:rsidR="00436DEC" w:rsidRPr="004F7A56">
              <w:rPr>
                <w:rStyle w:val="Hyperlink"/>
                <w:noProof/>
                <w:lang w:val="fr-FR"/>
              </w:rPr>
              <w:t>Our Vision</w:t>
            </w:r>
            <w:r w:rsidR="00436DEC">
              <w:rPr>
                <w:noProof/>
                <w:webHidden/>
              </w:rPr>
              <w:tab/>
            </w:r>
            <w:r w:rsidR="00436DEC">
              <w:rPr>
                <w:noProof/>
                <w:webHidden/>
              </w:rPr>
              <w:fldChar w:fldCharType="begin"/>
            </w:r>
            <w:r w:rsidR="00436DEC">
              <w:rPr>
                <w:noProof/>
                <w:webHidden/>
              </w:rPr>
              <w:instrText xml:space="preserve"> PAGEREF _Toc89347685 \h </w:instrText>
            </w:r>
            <w:r w:rsidR="00436DEC">
              <w:rPr>
                <w:noProof/>
                <w:webHidden/>
              </w:rPr>
            </w:r>
            <w:r w:rsidR="00436DEC">
              <w:rPr>
                <w:noProof/>
                <w:webHidden/>
              </w:rPr>
              <w:fldChar w:fldCharType="separate"/>
            </w:r>
            <w:r w:rsidR="00B844D3">
              <w:rPr>
                <w:noProof/>
                <w:webHidden/>
              </w:rPr>
              <w:t>7</w:t>
            </w:r>
            <w:r w:rsidR="00436DEC">
              <w:rPr>
                <w:noProof/>
                <w:webHidden/>
              </w:rPr>
              <w:fldChar w:fldCharType="end"/>
            </w:r>
          </w:hyperlink>
        </w:p>
        <w:p w14:paraId="7A4E50A5" w14:textId="21423F41" w:rsidR="00436DEC" w:rsidRDefault="00085DDC">
          <w:pPr>
            <w:pStyle w:val="TOC1"/>
            <w:rPr>
              <w:rFonts w:eastAsiaTheme="minorEastAsia" w:cstheme="minorBidi"/>
              <w:noProof/>
              <w:sz w:val="22"/>
              <w:szCs w:val="22"/>
              <w:bdr w:val="none" w:sz="0" w:space="0" w:color="auto"/>
              <w:lang w:val="en-GB" w:eastAsia="en-GB"/>
            </w:rPr>
          </w:pPr>
          <w:hyperlink w:anchor="_Toc89347686" w:history="1">
            <w:r w:rsidR="00436DEC" w:rsidRPr="004F7A56">
              <w:rPr>
                <w:rStyle w:val="Hyperlink"/>
                <w:rFonts w:cstheme="majorHAnsi"/>
                <w:noProof/>
              </w:rPr>
              <w:t>PIDC Achievement Summary</w:t>
            </w:r>
            <w:r w:rsidR="00436DEC">
              <w:rPr>
                <w:noProof/>
                <w:webHidden/>
              </w:rPr>
              <w:tab/>
            </w:r>
            <w:r w:rsidR="00436DEC">
              <w:rPr>
                <w:noProof/>
                <w:webHidden/>
              </w:rPr>
              <w:fldChar w:fldCharType="begin"/>
            </w:r>
            <w:r w:rsidR="00436DEC">
              <w:rPr>
                <w:noProof/>
                <w:webHidden/>
              </w:rPr>
              <w:instrText xml:space="preserve"> PAGEREF _Toc89347686 \h </w:instrText>
            </w:r>
            <w:r w:rsidR="00436DEC">
              <w:rPr>
                <w:noProof/>
                <w:webHidden/>
              </w:rPr>
            </w:r>
            <w:r w:rsidR="00436DEC">
              <w:rPr>
                <w:noProof/>
                <w:webHidden/>
              </w:rPr>
              <w:fldChar w:fldCharType="separate"/>
            </w:r>
            <w:r w:rsidR="00B844D3">
              <w:rPr>
                <w:noProof/>
                <w:webHidden/>
              </w:rPr>
              <w:t>8</w:t>
            </w:r>
            <w:r w:rsidR="00436DEC">
              <w:rPr>
                <w:noProof/>
                <w:webHidden/>
              </w:rPr>
              <w:fldChar w:fldCharType="end"/>
            </w:r>
          </w:hyperlink>
        </w:p>
        <w:p w14:paraId="2978B2FE" w14:textId="280E035C" w:rsidR="00436DEC" w:rsidRDefault="00085DDC">
          <w:pPr>
            <w:pStyle w:val="TOC1"/>
            <w:rPr>
              <w:rFonts w:eastAsiaTheme="minorEastAsia" w:cstheme="minorBidi"/>
              <w:noProof/>
              <w:sz w:val="22"/>
              <w:szCs w:val="22"/>
              <w:bdr w:val="none" w:sz="0" w:space="0" w:color="auto"/>
              <w:lang w:val="en-GB" w:eastAsia="en-GB"/>
            </w:rPr>
          </w:pPr>
          <w:hyperlink w:anchor="_Toc89347687" w:history="1">
            <w:r w:rsidR="00436DEC" w:rsidRPr="004F7A56">
              <w:rPr>
                <w:rStyle w:val="Hyperlink"/>
                <w:rFonts w:cstheme="majorHAnsi"/>
                <w:noProof/>
              </w:rPr>
              <w:t>Strategic Context</w:t>
            </w:r>
            <w:r w:rsidR="00436DEC">
              <w:rPr>
                <w:noProof/>
                <w:webHidden/>
              </w:rPr>
              <w:tab/>
            </w:r>
            <w:r w:rsidR="00436DEC">
              <w:rPr>
                <w:noProof/>
                <w:webHidden/>
              </w:rPr>
              <w:fldChar w:fldCharType="begin"/>
            </w:r>
            <w:r w:rsidR="00436DEC">
              <w:rPr>
                <w:noProof/>
                <w:webHidden/>
              </w:rPr>
              <w:instrText xml:space="preserve"> PAGEREF _Toc89347687 \h </w:instrText>
            </w:r>
            <w:r w:rsidR="00436DEC">
              <w:rPr>
                <w:noProof/>
                <w:webHidden/>
              </w:rPr>
            </w:r>
            <w:r w:rsidR="00436DEC">
              <w:rPr>
                <w:noProof/>
                <w:webHidden/>
              </w:rPr>
              <w:fldChar w:fldCharType="separate"/>
            </w:r>
            <w:r w:rsidR="00B844D3">
              <w:rPr>
                <w:noProof/>
                <w:webHidden/>
              </w:rPr>
              <w:t>11</w:t>
            </w:r>
            <w:r w:rsidR="00436DEC">
              <w:rPr>
                <w:noProof/>
                <w:webHidden/>
              </w:rPr>
              <w:fldChar w:fldCharType="end"/>
            </w:r>
          </w:hyperlink>
        </w:p>
        <w:p w14:paraId="1677873A" w14:textId="0E6B026E" w:rsidR="00436DEC" w:rsidRDefault="00085DDC">
          <w:pPr>
            <w:pStyle w:val="TOC2"/>
            <w:rPr>
              <w:rFonts w:eastAsiaTheme="minorEastAsia" w:cstheme="minorBidi"/>
              <w:noProof/>
              <w:sz w:val="22"/>
              <w:szCs w:val="22"/>
              <w:bdr w:val="none" w:sz="0" w:space="0" w:color="auto"/>
              <w:lang w:val="en-GB" w:eastAsia="en-GB"/>
            </w:rPr>
          </w:pPr>
          <w:hyperlink w:anchor="_Toc89347688" w:history="1">
            <w:r w:rsidR="00436DEC" w:rsidRPr="004F7A56">
              <w:rPr>
                <w:rStyle w:val="Hyperlink"/>
                <w:rFonts w:cstheme="majorHAnsi"/>
                <w:noProof/>
              </w:rPr>
              <w:t>COVID-19 / Pandemics</w:t>
            </w:r>
            <w:r w:rsidR="00436DEC">
              <w:rPr>
                <w:noProof/>
                <w:webHidden/>
              </w:rPr>
              <w:tab/>
            </w:r>
            <w:r w:rsidR="00436DEC">
              <w:rPr>
                <w:noProof/>
                <w:webHidden/>
              </w:rPr>
              <w:fldChar w:fldCharType="begin"/>
            </w:r>
            <w:r w:rsidR="00436DEC">
              <w:rPr>
                <w:noProof/>
                <w:webHidden/>
              </w:rPr>
              <w:instrText xml:space="preserve"> PAGEREF _Toc89347688 \h </w:instrText>
            </w:r>
            <w:r w:rsidR="00436DEC">
              <w:rPr>
                <w:noProof/>
                <w:webHidden/>
              </w:rPr>
            </w:r>
            <w:r w:rsidR="00436DEC">
              <w:rPr>
                <w:noProof/>
                <w:webHidden/>
              </w:rPr>
              <w:fldChar w:fldCharType="separate"/>
            </w:r>
            <w:r w:rsidR="00B844D3">
              <w:rPr>
                <w:noProof/>
                <w:webHidden/>
              </w:rPr>
              <w:t>11</w:t>
            </w:r>
            <w:r w:rsidR="00436DEC">
              <w:rPr>
                <w:noProof/>
                <w:webHidden/>
              </w:rPr>
              <w:fldChar w:fldCharType="end"/>
            </w:r>
          </w:hyperlink>
        </w:p>
        <w:p w14:paraId="028B8475" w14:textId="70E55C54" w:rsidR="00436DEC" w:rsidRDefault="00085DDC">
          <w:pPr>
            <w:pStyle w:val="TOC2"/>
            <w:rPr>
              <w:rFonts w:eastAsiaTheme="minorEastAsia" w:cstheme="minorBidi"/>
              <w:noProof/>
              <w:sz w:val="22"/>
              <w:szCs w:val="22"/>
              <w:bdr w:val="none" w:sz="0" w:space="0" w:color="auto"/>
              <w:lang w:val="en-GB" w:eastAsia="en-GB"/>
            </w:rPr>
          </w:pPr>
          <w:hyperlink w:anchor="_Toc89347689" w:history="1">
            <w:r w:rsidR="00436DEC" w:rsidRPr="004F7A56">
              <w:rPr>
                <w:rStyle w:val="Hyperlink"/>
                <w:rFonts w:cstheme="majorHAnsi"/>
                <w:noProof/>
              </w:rPr>
              <w:t>Limited Public Sector Resources</w:t>
            </w:r>
            <w:r w:rsidR="00436DEC">
              <w:rPr>
                <w:noProof/>
                <w:webHidden/>
              </w:rPr>
              <w:tab/>
            </w:r>
            <w:r w:rsidR="00436DEC">
              <w:rPr>
                <w:noProof/>
                <w:webHidden/>
              </w:rPr>
              <w:fldChar w:fldCharType="begin"/>
            </w:r>
            <w:r w:rsidR="00436DEC">
              <w:rPr>
                <w:noProof/>
                <w:webHidden/>
              </w:rPr>
              <w:instrText xml:space="preserve"> PAGEREF _Toc89347689 \h </w:instrText>
            </w:r>
            <w:r w:rsidR="00436DEC">
              <w:rPr>
                <w:noProof/>
                <w:webHidden/>
              </w:rPr>
            </w:r>
            <w:r w:rsidR="00436DEC">
              <w:rPr>
                <w:noProof/>
                <w:webHidden/>
              </w:rPr>
              <w:fldChar w:fldCharType="separate"/>
            </w:r>
            <w:r w:rsidR="00B844D3">
              <w:rPr>
                <w:noProof/>
                <w:webHidden/>
              </w:rPr>
              <w:t>11</w:t>
            </w:r>
            <w:r w:rsidR="00436DEC">
              <w:rPr>
                <w:noProof/>
                <w:webHidden/>
              </w:rPr>
              <w:fldChar w:fldCharType="end"/>
            </w:r>
          </w:hyperlink>
        </w:p>
        <w:p w14:paraId="3D651B73" w14:textId="4122C99F" w:rsidR="00436DEC" w:rsidRDefault="00085DDC">
          <w:pPr>
            <w:pStyle w:val="TOC2"/>
            <w:rPr>
              <w:rFonts w:eastAsiaTheme="minorEastAsia" w:cstheme="minorBidi"/>
              <w:noProof/>
              <w:sz w:val="22"/>
              <w:szCs w:val="22"/>
              <w:bdr w:val="none" w:sz="0" w:space="0" w:color="auto"/>
              <w:lang w:val="en-GB" w:eastAsia="en-GB"/>
            </w:rPr>
          </w:pPr>
          <w:hyperlink w:anchor="_Toc89347690" w:history="1">
            <w:r w:rsidR="00436DEC" w:rsidRPr="004F7A56">
              <w:rPr>
                <w:rStyle w:val="Hyperlink"/>
                <w:rFonts w:cstheme="majorHAnsi"/>
                <w:noProof/>
              </w:rPr>
              <w:t>Labour Mobility</w:t>
            </w:r>
            <w:r w:rsidR="00436DEC">
              <w:rPr>
                <w:noProof/>
                <w:webHidden/>
              </w:rPr>
              <w:tab/>
            </w:r>
            <w:r w:rsidR="00436DEC">
              <w:rPr>
                <w:noProof/>
                <w:webHidden/>
              </w:rPr>
              <w:fldChar w:fldCharType="begin"/>
            </w:r>
            <w:r w:rsidR="00436DEC">
              <w:rPr>
                <w:noProof/>
                <w:webHidden/>
              </w:rPr>
              <w:instrText xml:space="preserve"> PAGEREF _Toc89347690 \h </w:instrText>
            </w:r>
            <w:r w:rsidR="00436DEC">
              <w:rPr>
                <w:noProof/>
                <w:webHidden/>
              </w:rPr>
            </w:r>
            <w:r w:rsidR="00436DEC">
              <w:rPr>
                <w:noProof/>
                <w:webHidden/>
              </w:rPr>
              <w:fldChar w:fldCharType="separate"/>
            </w:r>
            <w:r w:rsidR="00B844D3">
              <w:rPr>
                <w:noProof/>
                <w:webHidden/>
              </w:rPr>
              <w:t>11</w:t>
            </w:r>
            <w:r w:rsidR="00436DEC">
              <w:rPr>
                <w:noProof/>
                <w:webHidden/>
              </w:rPr>
              <w:fldChar w:fldCharType="end"/>
            </w:r>
          </w:hyperlink>
        </w:p>
        <w:p w14:paraId="6ADAE54A" w14:textId="38C95E1C" w:rsidR="00436DEC" w:rsidRDefault="00085DDC">
          <w:pPr>
            <w:pStyle w:val="TOC2"/>
            <w:rPr>
              <w:rFonts w:eastAsiaTheme="minorEastAsia" w:cstheme="minorBidi"/>
              <w:noProof/>
              <w:sz w:val="22"/>
              <w:szCs w:val="22"/>
              <w:bdr w:val="none" w:sz="0" w:space="0" w:color="auto"/>
              <w:lang w:val="en-GB" w:eastAsia="en-GB"/>
            </w:rPr>
          </w:pPr>
          <w:hyperlink w:anchor="_Toc89347691" w:history="1">
            <w:r w:rsidR="00436DEC" w:rsidRPr="004F7A56">
              <w:rPr>
                <w:rStyle w:val="Hyperlink"/>
                <w:rFonts w:cstheme="majorHAnsi"/>
                <w:noProof/>
              </w:rPr>
              <w:t>Climate Change and Disaster Management</w:t>
            </w:r>
            <w:r w:rsidR="00436DEC">
              <w:rPr>
                <w:noProof/>
                <w:webHidden/>
              </w:rPr>
              <w:tab/>
            </w:r>
            <w:r w:rsidR="00436DEC">
              <w:rPr>
                <w:noProof/>
                <w:webHidden/>
              </w:rPr>
              <w:fldChar w:fldCharType="begin"/>
            </w:r>
            <w:r w:rsidR="00436DEC">
              <w:rPr>
                <w:noProof/>
                <w:webHidden/>
              </w:rPr>
              <w:instrText xml:space="preserve"> PAGEREF _Toc89347691 \h </w:instrText>
            </w:r>
            <w:r w:rsidR="00436DEC">
              <w:rPr>
                <w:noProof/>
                <w:webHidden/>
              </w:rPr>
            </w:r>
            <w:r w:rsidR="00436DEC">
              <w:rPr>
                <w:noProof/>
                <w:webHidden/>
              </w:rPr>
              <w:fldChar w:fldCharType="separate"/>
            </w:r>
            <w:r w:rsidR="00B844D3">
              <w:rPr>
                <w:noProof/>
                <w:webHidden/>
              </w:rPr>
              <w:t>11</w:t>
            </w:r>
            <w:r w:rsidR="00436DEC">
              <w:rPr>
                <w:noProof/>
                <w:webHidden/>
              </w:rPr>
              <w:fldChar w:fldCharType="end"/>
            </w:r>
          </w:hyperlink>
        </w:p>
        <w:p w14:paraId="6A9B48E8" w14:textId="11241B54" w:rsidR="00436DEC" w:rsidRDefault="00085DDC">
          <w:pPr>
            <w:pStyle w:val="TOC2"/>
            <w:rPr>
              <w:rFonts w:eastAsiaTheme="minorEastAsia" w:cstheme="minorBidi"/>
              <w:noProof/>
              <w:sz w:val="22"/>
              <w:szCs w:val="22"/>
              <w:bdr w:val="none" w:sz="0" w:space="0" w:color="auto"/>
              <w:lang w:val="en-GB" w:eastAsia="en-GB"/>
            </w:rPr>
          </w:pPr>
          <w:hyperlink w:anchor="_Toc89347692" w:history="1">
            <w:r w:rsidR="00436DEC" w:rsidRPr="004F7A56">
              <w:rPr>
                <w:rStyle w:val="Hyperlink"/>
                <w:rFonts w:cstheme="majorHAnsi"/>
                <w:noProof/>
              </w:rPr>
              <w:t>Technology</w:t>
            </w:r>
            <w:r w:rsidR="00436DEC">
              <w:rPr>
                <w:noProof/>
                <w:webHidden/>
              </w:rPr>
              <w:tab/>
            </w:r>
            <w:r w:rsidR="00436DEC">
              <w:rPr>
                <w:noProof/>
                <w:webHidden/>
              </w:rPr>
              <w:fldChar w:fldCharType="begin"/>
            </w:r>
            <w:r w:rsidR="00436DEC">
              <w:rPr>
                <w:noProof/>
                <w:webHidden/>
              </w:rPr>
              <w:instrText xml:space="preserve"> PAGEREF _Toc89347692 \h </w:instrText>
            </w:r>
            <w:r w:rsidR="00436DEC">
              <w:rPr>
                <w:noProof/>
                <w:webHidden/>
              </w:rPr>
            </w:r>
            <w:r w:rsidR="00436DEC">
              <w:rPr>
                <w:noProof/>
                <w:webHidden/>
              </w:rPr>
              <w:fldChar w:fldCharType="separate"/>
            </w:r>
            <w:r w:rsidR="00B844D3">
              <w:rPr>
                <w:noProof/>
                <w:webHidden/>
              </w:rPr>
              <w:t>12</w:t>
            </w:r>
            <w:r w:rsidR="00436DEC">
              <w:rPr>
                <w:noProof/>
                <w:webHidden/>
              </w:rPr>
              <w:fldChar w:fldCharType="end"/>
            </w:r>
          </w:hyperlink>
        </w:p>
        <w:p w14:paraId="6248E464" w14:textId="141DC3B4" w:rsidR="00436DEC" w:rsidRDefault="00085DDC">
          <w:pPr>
            <w:pStyle w:val="TOC2"/>
            <w:rPr>
              <w:rFonts w:eastAsiaTheme="minorEastAsia" w:cstheme="minorBidi"/>
              <w:noProof/>
              <w:sz w:val="22"/>
              <w:szCs w:val="22"/>
              <w:bdr w:val="none" w:sz="0" w:space="0" w:color="auto"/>
              <w:lang w:val="en-GB" w:eastAsia="en-GB"/>
            </w:rPr>
          </w:pPr>
          <w:hyperlink w:anchor="_Toc89347693" w:history="1">
            <w:r w:rsidR="00436DEC" w:rsidRPr="004F7A56">
              <w:rPr>
                <w:rStyle w:val="Hyperlink"/>
                <w:rFonts w:cstheme="majorHAnsi"/>
                <w:noProof/>
              </w:rPr>
              <w:t>Criminal Activity</w:t>
            </w:r>
            <w:r w:rsidR="00436DEC">
              <w:rPr>
                <w:noProof/>
                <w:webHidden/>
              </w:rPr>
              <w:tab/>
            </w:r>
            <w:r w:rsidR="00436DEC">
              <w:rPr>
                <w:noProof/>
                <w:webHidden/>
              </w:rPr>
              <w:fldChar w:fldCharType="begin"/>
            </w:r>
            <w:r w:rsidR="00436DEC">
              <w:rPr>
                <w:noProof/>
                <w:webHidden/>
              </w:rPr>
              <w:instrText xml:space="preserve"> PAGEREF _Toc89347693 \h </w:instrText>
            </w:r>
            <w:r w:rsidR="00436DEC">
              <w:rPr>
                <w:noProof/>
                <w:webHidden/>
              </w:rPr>
            </w:r>
            <w:r w:rsidR="00436DEC">
              <w:rPr>
                <w:noProof/>
                <w:webHidden/>
              </w:rPr>
              <w:fldChar w:fldCharType="separate"/>
            </w:r>
            <w:r w:rsidR="00B844D3">
              <w:rPr>
                <w:noProof/>
                <w:webHidden/>
              </w:rPr>
              <w:t>12</w:t>
            </w:r>
            <w:r w:rsidR="00436DEC">
              <w:rPr>
                <w:noProof/>
                <w:webHidden/>
              </w:rPr>
              <w:fldChar w:fldCharType="end"/>
            </w:r>
          </w:hyperlink>
        </w:p>
        <w:p w14:paraId="216EB0B0" w14:textId="4E8DF3EF" w:rsidR="00436DEC" w:rsidRDefault="00085DDC">
          <w:pPr>
            <w:pStyle w:val="TOC2"/>
            <w:rPr>
              <w:rFonts w:eastAsiaTheme="minorEastAsia" w:cstheme="minorBidi"/>
              <w:noProof/>
              <w:sz w:val="22"/>
              <w:szCs w:val="22"/>
              <w:bdr w:val="none" w:sz="0" w:space="0" w:color="auto"/>
              <w:lang w:val="en-GB" w:eastAsia="en-GB"/>
            </w:rPr>
          </w:pPr>
          <w:hyperlink w:anchor="_Toc89347694" w:history="1">
            <w:r w:rsidR="00436DEC" w:rsidRPr="004F7A56">
              <w:rPr>
                <w:rStyle w:val="Hyperlink"/>
                <w:rFonts w:cstheme="majorHAnsi"/>
                <w:noProof/>
              </w:rPr>
              <w:t>Range of Stakeholders</w:t>
            </w:r>
            <w:r w:rsidR="00436DEC">
              <w:rPr>
                <w:noProof/>
                <w:webHidden/>
              </w:rPr>
              <w:tab/>
            </w:r>
            <w:r w:rsidR="00436DEC">
              <w:rPr>
                <w:noProof/>
                <w:webHidden/>
              </w:rPr>
              <w:fldChar w:fldCharType="begin"/>
            </w:r>
            <w:r w:rsidR="00436DEC">
              <w:rPr>
                <w:noProof/>
                <w:webHidden/>
              </w:rPr>
              <w:instrText xml:space="preserve"> PAGEREF _Toc89347694 \h </w:instrText>
            </w:r>
            <w:r w:rsidR="00436DEC">
              <w:rPr>
                <w:noProof/>
                <w:webHidden/>
              </w:rPr>
            </w:r>
            <w:r w:rsidR="00436DEC">
              <w:rPr>
                <w:noProof/>
                <w:webHidden/>
              </w:rPr>
              <w:fldChar w:fldCharType="separate"/>
            </w:r>
            <w:r w:rsidR="00B844D3">
              <w:rPr>
                <w:noProof/>
                <w:webHidden/>
              </w:rPr>
              <w:t>12</w:t>
            </w:r>
            <w:r w:rsidR="00436DEC">
              <w:rPr>
                <w:noProof/>
                <w:webHidden/>
              </w:rPr>
              <w:fldChar w:fldCharType="end"/>
            </w:r>
          </w:hyperlink>
        </w:p>
        <w:p w14:paraId="2E7D1A0B" w14:textId="0D98A016" w:rsidR="00436DEC" w:rsidRDefault="00085DDC">
          <w:pPr>
            <w:pStyle w:val="TOC2"/>
            <w:rPr>
              <w:rFonts w:eastAsiaTheme="minorEastAsia" w:cstheme="minorBidi"/>
              <w:noProof/>
              <w:sz w:val="22"/>
              <w:szCs w:val="22"/>
              <w:bdr w:val="none" w:sz="0" w:space="0" w:color="auto"/>
              <w:lang w:val="en-GB" w:eastAsia="en-GB"/>
            </w:rPr>
          </w:pPr>
          <w:hyperlink w:anchor="_Toc89347695" w:history="1">
            <w:r w:rsidR="00436DEC" w:rsidRPr="004F7A56">
              <w:rPr>
                <w:rStyle w:val="Hyperlink"/>
                <w:rFonts w:cstheme="majorHAnsi"/>
                <w:noProof/>
              </w:rPr>
              <w:t>Need to Improve Services</w:t>
            </w:r>
            <w:r w:rsidR="00436DEC">
              <w:rPr>
                <w:noProof/>
                <w:webHidden/>
              </w:rPr>
              <w:tab/>
            </w:r>
            <w:r w:rsidR="00436DEC">
              <w:rPr>
                <w:noProof/>
                <w:webHidden/>
              </w:rPr>
              <w:fldChar w:fldCharType="begin"/>
            </w:r>
            <w:r w:rsidR="00436DEC">
              <w:rPr>
                <w:noProof/>
                <w:webHidden/>
              </w:rPr>
              <w:instrText xml:space="preserve"> PAGEREF _Toc89347695 \h </w:instrText>
            </w:r>
            <w:r w:rsidR="00436DEC">
              <w:rPr>
                <w:noProof/>
                <w:webHidden/>
              </w:rPr>
            </w:r>
            <w:r w:rsidR="00436DEC">
              <w:rPr>
                <w:noProof/>
                <w:webHidden/>
              </w:rPr>
              <w:fldChar w:fldCharType="separate"/>
            </w:r>
            <w:r w:rsidR="00B844D3">
              <w:rPr>
                <w:noProof/>
                <w:webHidden/>
              </w:rPr>
              <w:t>12</w:t>
            </w:r>
            <w:r w:rsidR="00436DEC">
              <w:rPr>
                <w:noProof/>
                <w:webHidden/>
              </w:rPr>
              <w:fldChar w:fldCharType="end"/>
            </w:r>
          </w:hyperlink>
        </w:p>
        <w:p w14:paraId="105CE420" w14:textId="758ACA86" w:rsidR="00436DEC" w:rsidRDefault="00085DDC">
          <w:pPr>
            <w:pStyle w:val="TOC2"/>
            <w:rPr>
              <w:rFonts w:eastAsiaTheme="minorEastAsia" w:cstheme="minorBidi"/>
              <w:noProof/>
              <w:sz w:val="22"/>
              <w:szCs w:val="22"/>
              <w:bdr w:val="none" w:sz="0" w:space="0" w:color="auto"/>
              <w:lang w:val="en-GB" w:eastAsia="en-GB"/>
            </w:rPr>
          </w:pPr>
          <w:hyperlink w:anchor="_Toc89347696" w:history="1">
            <w:r w:rsidR="00436DEC" w:rsidRPr="004F7A56">
              <w:rPr>
                <w:rStyle w:val="Hyperlink"/>
                <w:rFonts w:cstheme="majorHAnsi"/>
                <w:noProof/>
              </w:rPr>
              <w:t>Geopolitics</w:t>
            </w:r>
            <w:r w:rsidR="00436DEC">
              <w:rPr>
                <w:noProof/>
                <w:webHidden/>
              </w:rPr>
              <w:tab/>
            </w:r>
            <w:r w:rsidR="00436DEC">
              <w:rPr>
                <w:noProof/>
                <w:webHidden/>
              </w:rPr>
              <w:fldChar w:fldCharType="begin"/>
            </w:r>
            <w:r w:rsidR="00436DEC">
              <w:rPr>
                <w:noProof/>
                <w:webHidden/>
              </w:rPr>
              <w:instrText xml:space="preserve"> PAGEREF _Toc89347696 \h </w:instrText>
            </w:r>
            <w:r w:rsidR="00436DEC">
              <w:rPr>
                <w:noProof/>
                <w:webHidden/>
              </w:rPr>
            </w:r>
            <w:r w:rsidR="00436DEC">
              <w:rPr>
                <w:noProof/>
                <w:webHidden/>
              </w:rPr>
              <w:fldChar w:fldCharType="separate"/>
            </w:r>
            <w:r w:rsidR="00B844D3">
              <w:rPr>
                <w:noProof/>
                <w:webHidden/>
              </w:rPr>
              <w:t>12</w:t>
            </w:r>
            <w:r w:rsidR="00436DEC">
              <w:rPr>
                <w:noProof/>
                <w:webHidden/>
              </w:rPr>
              <w:fldChar w:fldCharType="end"/>
            </w:r>
          </w:hyperlink>
        </w:p>
        <w:p w14:paraId="56A86814" w14:textId="35B4CAC9" w:rsidR="00436DEC" w:rsidRDefault="00085DDC">
          <w:pPr>
            <w:pStyle w:val="TOC1"/>
            <w:rPr>
              <w:rFonts w:eastAsiaTheme="minorEastAsia" w:cstheme="minorBidi"/>
              <w:noProof/>
              <w:sz w:val="22"/>
              <w:szCs w:val="22"/>
              <w:bdr w:val="none" w:sz="0" w:space="0" w:color="auto"/>
              <w:lang w:val="en-GB" w:eastAsia="en-GB"/>
            </w:rPr>
          </w:pPr>
          <w:hyperlink w:anchor="_Toc89347697" w:history="1">
            <w:r w:rsidR="00436DEC" w:rsidRPr="004F7A56">
              <w:rPr>
                <w:rStyle w:val="Hyperlink"/>
                <w:rFonts w:cstheme="majorHAnsi"/>
                <w:noProof/>
              </w:rPr>
              <w:t>Strategy Overview</w:t>
            </w:r>
            <w:r w:rsidR="00436DEC">
              <w:rPr>
                <w:noProof/>
                <w:webHidden/>
              </w:rPr>
              <w:tab/>
            </w:r>
            <w:r w:rsidR="00436DEC">
              <w:rPr>
                <w:noProof/>
                <w:webHidden/>
              </w:rPr>
              <w:fldChar w:fldCharType="begin"/>
            </w:r>
            <w:r w:rsidR="00436DEC">
              <w:rPr>
                <w:noProof/>
                <w:webHidden/>
              </w:rPr>
              <w:instrText xml:space="preserve"> PAGEREF _Toc89347697 \h </w:instrText>
            </w:r>
            <w:r w:rsidR="00436DEC">
              <w:rPr>
                <w:noProof/>
                <w:webHidden/>
              </w:rPr>
            </w:r>
            <w:r w:rsidR="00436DEC">
              <w:rPr>
                <w:noProof/>
                <w:webHidden/>
              </w:rPr>
              <w:fldChar w:fldCharType="separate"/>
            </w:r>
            <w:r w:rsidR="00B844D3">
              <w:rPr>
                <w:noProof/>
                <w:webHidden/>
              </w:rPr>
              <w:t>13</w:t>
            </w:r>
            <w:r w:rsidR="00436DEC">
              <w:rPr>
                <w:noProof/>
                <w:webHidden/>
              </w:rPr>
              <w:fldChar w:fldCharType="end"/>
            </w:r>
          </w:hyperlink>
        </w:p>
        <w:p w14:paraId="15ADB9E9" w14:textId="42C7390D" w:rsidR="00436DEC" w:rsidRDefault="00085DDC">
          <w:pPr>
            <w:pStyle w:val="TOC2"/>
            <w:rPr>
              <w:rFonts w:eastAsiaTheme="minorEastAsia" w:cstheme="minorBidi"/>
              <w:noProof/>
              <w:sz w:val="22"/>
              <w:szCs w:val="22"/>
              <w:bdr w:val="none" w:sz="0" w:space="0" w:color="auto"/>
              <w:lang w:val="en-GB" w:eastAsia="en-GB"/>
            </w:rPr>
          </w:pPr>
          <w:hyperlink w:anchor="_Toc89347698" w:history="1">
            <w:r w:rsidR="00436DEC" w:rsidRPr="004F7A56">
              <w:rPr>
                <w:rStyle w:val="Hyperlink"/>
                <w:rFonts w:cstheme="majorHAnsi"/>
                <w:noProof/>
              </w:rPr>
              <w:t>PIDC Members and PIDC Secretariat</w:t>
            </w:r>
            <w:r w:rsidR="00436DEC">
              <w:rPr>
                <w:noProof/>
                <w:webHidden/>
              </w:rPr>
              <w:tab/>
            </w:r>
            <w:r w:rsidR="00436DEC">
              <w:rPr>
                <w:noProof/>
                <w:webHidden/>
              </w:rPr>
              <w:fldChar w:fldCharType="begin"/>
            </w:r>
            <w:r w:rsidR="00436DEC">
              <w:rPr>
                <w:noProof/>
                <w:webHidden/>
              </w:rPr>
              <w:instrText xml:space="preserve"> PAGEREF _Toc89347698 \h </w:instrText>
            </w:r>
            <w:r w:rsidR="00436DEC">
              <w:rPr>
                <w:noProof/>
                <w:webHidden/>
              </w:rPr>
            </w:r>
            <w:r w:rsidR="00436DEC">
              <w:rPr>
                <w:noProof/>
                <w:webHidden/>
              </w:rPr>
              <w:fldChar w:fldCharType="separate"/>
            </w:r>
            <w:r w:rsidR="00B844D3">
              <w:rPr>
                <w:noProof/>
                <w:webHidden/>
              </w:rPr>
              <w:t>13</w:t>
            </w:r>
            <w:r w:rsidR="00436DEC">
              <w:rPr>
                <w:noProof/>
                <w:webHidden/>
              </w:rPr>
              <w:fldChar w:fldCharType="end"/>
            </w:r>
          </w:hyperlink>
        </w:p>
        <w:p w14:paraId="44C1CFAC" w14:textId="763B49C4" w:rsidR="00436DEC" w:rsidRDefault="00085DDC">
          <w:pPr>
            <w:pStyle w:val="TOC2"/>
            <w:rPr>
              <w:rFonts w:eastAsiaTheme="minorEastAsia" w:cstheme="minorBidi"/>
              <w:noProof/>
              <w:sz w:val="22"/>
              <w:szCs w:val="22"/>
              <w:bdr w:val="none" w:sz="0" w:space="0" w:color="auto"/>
              <w:lang w:val="en-GB" w:eastAsia="en-GB"/>
            </w:rPr>
          </w:pPr>
          <w:hyperlink w:anchor="_Toc89347699" w:history="1">
            <w:r w:rsidR="00436DEC" w:rsidRPr="004F7A56">
              <w:rPr>
                <w:rStyle w:val="Hyperlink"/>
                <w:rFonts w:cstheme="majorHAnsi"/>
                <w:noProof/>
              </w:rPr>
              <w:t>PIDC Secretariat Operating Environments</w:t>
            </w:r>
            <w:r w:rsidR="00436DEC">
              <w:rPr>
                <w:noProof/>
                <w:webHidden/>
              </w:rPr>
              <w:tab/>
            </w:r>
            <w:r w:rsidR="00436DEC">
              <w:rPr>
                <w:noProof/>
                <w:webHidden/>
              </w:rPr>
              <w:fldChar w:fldCharType="begin"/>
            </w:r>
            <w:r w:rsidR="00436DEC">
              <w:rPr>
                <w:noProof/>
                <w:webHidden/>
              </w:rPr>
              <w:instrText xml:space="preserve"> PAGEREF _Toc89347699 \h </w:instrText>
            </w:r>
            <w:r w:rsidR="00436DEC">
              <w:rPr>
                <w:noProof/>
                <w:webHidden/>
              </w:rPr>
            </w:r>
            <w:r w:rsidR="00436DEC">
              <w:rPr>
                <w:noProof/>
                <w:webHidden/>
              </w:rPr>
              <w:fldChar w:fldCharType="separate"/>
            </w:r>
            <w:r w:rsidR="00B844D3">
              <w:rPr>
                <w:noProof/>
                <w:webHidden/>
              </w:rPr>
              <w:t>14</w:t>
            </w:r>
            <w:r w:rsidR="00436DEC">
              <w:rPr>
                <w:noProof/>
                <w:webHidden/>
              </w:rPr>
              <w:fldChar w:fldCharType="end"/>
            </w:r>
          </w:hyperlink>
        </w:p>
        <w:p w14:paraId="5A48E3E2" w14:textId="17246E94" w:rsidR="00436DEC" w:rsidRDefault="00085DDC">
          <w:pPr>
            <w:pStyle w:val="TOC3"/>
            <w:tabs>
              <w:tab w:val="right" w:leader="dot" w:pos="9010"/>
            </w:tabs>
            <w:rPr>
              <w:rFonts w:eastAsiaTheme="minorEastAsia" w:cstheme="minorBidi"/>
              <w:noProof/>
              <w:sz w:val="22"/>
              <w:szCs w:val="22"/>
              <w:bdr w:val="none" w:sz="0" w:space="0" w:color="auto"/>
              <w:lang w:val="en-GB" w:eastAsia="en-GB"/>
            </w:rPr>
          </w:pPr>
          <w:hyperlink w:anchor="_Toc89347700" w:history="1">
            <w:r w:rsidR="00436DEC" w:rsidRPr="004F7A56">
              <w:rPr>
                <w:rStyle w:val="Hyperlink"/>
                <w:rFonts w:cstheme="majorHAnsi"/>
                <w:noProof/>
              </w:rPr>
              <w:t>International Stakeholders</w:t>
            </w:r>
            <w:r w:rsidR="00436DEC">
              <w:rPr>
                <w:noProof/>
                <w:webHidden/>
              </w:rPr>
              <w:tab/>
            </w:r>
            <w:r w:rsidR="00436DEC">
              <w:rPr>
                <w:noProof/>
                <w:webHidden/>
              </w:rPr>
              <w:fldChar w:fldCharType="begin"/>
            </w:r>
            <w:r w:rsidR="00436DEC">
              <w:rPr>
                <w:noProof/>
                <w:webHidden/>
              </w:rPr>
              <w:instrText xml:space="preserve"> PAGEREF _Toc89347700 \h </w:instrText>
            </w:r>
            <w:r w:rsidR="00436DEC">
              <w:rPr>
                <w:noProof/>
                <w:webHidden/>
              </w:rPr>
            </w:r>
            <w:r w:rsidR="00436DEC">
              <w:rPr>
                <w:noProof/>
                <w:webHidden/>
              </w:rPr>
              <w:fldChar w:fldCharType="separate"/>
            </w:r>
            <w:r w:rsidR="00B844D3">
              <w:rPr>
                <w:noProof/>
                <w:webHidden/>
              </w:rPr>
              <w:t>14</w:t>
            </w:r>
            <w:r w:rsidR="00436DEC">
              <w:rPr>
                <w:noProof/>
                <w:webHidden/>
              </w:rPr>
              <w:fldChar w:fldCharType="end"/>
            </w:r>
          </w:hyperlink>
        </w:p>
        <w:p w14:paraId="395B2C3E" w14:textId="61CB1AE6" w:rsidR="00436DEC" w:rsidRDefault="00F16B6D">
          <w:pPr>
            <w:pStyle w:val="TOC3"/>
            <w:tabs>
              <w:tab w:val="right" w:leader="dot" w:pos="9010"/>
            </w:tabs>
            <w:rPr>
              <w:rFonts w:eastAsiaTheme="minorEastAsia" w:cstheme="minorBidi"/>
              <w:noProof/>
              <w:sz w:val="22"/>
              <w:szCs w:val="22"/>
              <w:bdr w:val="none" w:sz="0" w:space="0" w:color="auto"/>
              <w:lang w:val="en-GB" w:eastAsia="en-GB"/>
            </w:rPr>
          </w:pPr>
          <w:hyperlink w:anchor="_Toc89347701" w:history="1">
            <w:r w:rsidR="00436DEC" w:rsidRPr="004F7A56">
              <w:rPr>
                <w:rStyle w:val="Hyperlink"/>
                <w:rFonts w:cstheme="majorHAnsi"/>
                <w:noProof/>
              </w:rPr>
              <w:t>Members</w:t>
            </w:r>
            <w:r w:rsidR="00436DEC">
              <w:rPr>
                <w:noProof/>
                <w:webHidden/>
              </w:rPr>
              <w:tab/>
            </w:r>
            <w:r w:rsidR="00436DEC">
              <w:rPr>
                <w:noProof/>
                <w:webHidden/>
              </w:rPr>
              <w:fldChar w:fldCharType="begin"/>
            </w:r>
            <w:r w:rsidR="00436DEC">
              <w:rPr>
                <w:noProof/>
                <w:webHidden/>
              </w:rPr>
              <w:instrText xml:space="preserve"> PAGEREF _Toc89347701 \h </w:instrText>
            </w:r>
            <w:r w:rsidR="00436DEC">
              <w:rPr>
                <w:noProof/>
                <w:webHidden/>
              </w:rPr>
            </w:r>
            <w:r w:rsidR="00436DEC">
              <w:rPr>
                <w:noProof/>
                <w:webHidden/>
              </w:rPr>
              <w:fldChar w:fldCharType="separate"/>
            </w:r>
            <w:r w:rsidR="00B844D3">
              <w:rPr>
                <w:noProof/>
                <w:webHidden/>
              </w:rPr>
              <w:t>15</w:t>
            </w:r>
            <w:r w:rsidR="00436DEC">
              <w:rPr>
                <w:noProof/>
                <w:webHidden/>
              </w:rPr>
              <w:fldChar w:fldCharType="end"/>
            </w:r>
          </w:hyperlink>
        </w:p>
        <w:p w14:paraId="79BD29E0" w14:textId="47D3D06E" w:rsidR="00436DEC" w:rsidRDefault="00F16B6D">
          <w:pPr>
            <w:pStyle w:val="TOC1"/>
            <w:rPr>
              <w:rFonts w:eastAsiaTheme="minorEastAsia" w:cstheme="minorBidi"/>
              <w:noProof/>
              <w:sz w:val="22"/>
              <w:szCs w:val="22"/>
              <w:bdr w:val="none" w:sz="0" w:space="0" w:color="auto"/>
              <w:lang w:val="en-GB" w:eastAsia="en-GB"/>
            </w:rPr>
          </w:pPr>
          <w:hyperlink w:anchor="_Toc89347702" w:history="1">
            <w:r w:rsidR="00436DEC" w:rsidRPr="004F7A56">
              <w:rPr>
                <w:rStyle w:val="Hyperlink"/>
                <w:rFonts w:cstheme="majorHAnsi"/>
                <w:noProof/>
              </w:rPr>
              <w:t>Strategy Summary</w:t>
            </w:r>
            <w:r w:rsidR="00436DEC">
              <w:rPr>
                <w:noProof/>
                <w:webHidden/>
              </w:rPr>
              <w:tab/>
            </w:r>
            <w:r w:rsidR="00436DEC">
              <w:rPr>
                <w:noProof/>
                <w:webHidden/>
              </w:rPr>
              <w:fldChar w:fldCharType="begin"/>
            </w:r>
            <w:r w:rsidR="00436DEC">
              <w:rPr>
                <w:noProof/>
                <w:webHidden/>
              </w:rPr>
              <w:instrText xml:space="preserve"> PAGEREF _Toc89347702 \h </w:instrText>
            </w:r>
            <w:r w:rsidR="00436DEC">
              <w:rPr>
                <w:noProof/>
                <w:webHidden/>
              </w:rPr>
            </w:r>
            <w:r w:rsidR="00436DEC">
              <w:rPr>
                <w:noProof/>
                <w:webHidden/>
              </w:rPr>
              <w:fldChar w:fldCharType="separate"/>
            </w:r>
            <w:r w:rsidR="00B844D3">
              <w:rPr>
                <w:noProof/>
                <w:webHidden/>
              </w:rPr>
              <w:t>16</w:t>
            </w:r>
            <w:r w:rsidR="00436DEC">
              <w:rPr>
                <w:noProof/>
                <w:webHidden/>
              </w:rPr>
              <w:fldChar w:fldCharType="end"/>
            </w:r>
          </w:hyperlink>
        </w:p>
        <w:p w14:paraId="68FC7108" w14:textId="23EFF4DD" w:rsidR="00436DEC" w:rsidRDefault="00F16B6D">
          <w:pPr>
            <w:pStyle w:val="TOC2"/>
            <w:rPr>
              <w:rFonts w:eastAsiaTheme="minorEastAsia" w:cstheme="minorBidi"/>
              <w:noProof/>
              <w:sz w:val="22"/>
              <w:szCs w:val="22"/>
              <w:bdr w:val="none" w:sz="0" w:space="0" w:color="auto"/>
              <w:lang w:val="en-GB" w:eastAsia="en-GB"/>
            </w:rPr>
          </w:pPr>
          <w:hyperlink w:anchor="_Toc89347703" w:history="1">
            <w:r w:rsidR="00436DEC" w:rsidRPr="004F7A56">
              <w:rPr>
                <w:rStyle w:val="Hyperlink"/>
                <w:rFonts w:cstheme="majorHAnsi"/>
                <w:noProof/>
              </w:rPr>
              <w:t>Theory of change summary</w:t>
            </w:r>
            <w:r w:rsidR="00436DEC">
              <w:rPr>
                <w:noProof/>
                <w:webHidden/>
              </w:rPr>
              <w:tab/>
            </w:r>
            <w:r w:rsidR="00436DEC">
              <w:rPr>
                <w:noProof/>
                <w:webHidden/>
              </w:rPr>
              <w:fldChar w:fldCharType="begin"/>
            </w:r>
            <w:r w:rsidR="00436DEC">
              <w:rPr>
                <w:noProof/>
                <w:webHidden/>
              </w:rPr>
              <w:instrText xml:space="preserve"> PAGEREF _Toc89347703 \h </w:instrText>
            </w:r>
            <w:r w:rsidR="00436DEC">
              <w:rPr>
                <w:noProof/>
                <w:webHidden/>
              </w:rPr>
            </w:r>
            <w:r w:rsidR="00436DEC">
              <w:rPr>
                <w:noProof/>
                <w:webHidden/>
              </w:rPr>
              <w:fldChar w:fldCharType="separate"/>
            </w:r>
            <w:r w:rsidR="00B844D3">
              <w:rPr>
                <w:noProof/>
                <w:webHidden/>
              </w:rPr>
              <w:t>17</w:t>
            </w:r>
            <w:r w:rsidR="00436DEC">
              <w:rPr>
                <w:noProof/>
                <w:webHidden/>
              </w:rPr>
              <w:fldChar w:fldCharType="end"/>
            </w:r>
          </w:hyperlink>
        </w:p>
        <w:p w14:paraId="37892715" w14:textId="47918126" w:rsidR="00436DEC" w:rsidRDefault="00F16B6D">
          <w:pPr>
            <w:pStyle w:val="TOC2"/>
            <w:rPr>
              <w:rFonts w:eastAsiaTheme="minorEastAsia" w:cstheme="minorBidi"/>
              <w:noProof/>
              <w:sz w:val="22"/>
              <w:szCs w:val="22"/>
              <w:bdr w:val="none" w:sz="0" w:space="0" w:color="auto"/>
              <w:lang w:val="en-GB" w:eastAsia="en-GB"/>
            </w:rPr>
          </w:pPr>
          <w:hyperlink w:anchor="_Toc89347704" w:history="1">
            <w:r w:rsidR="00436DEC" w:rsidRPr="004F7A56">
              <w:rPr>
                <w:rStyle w:val="Hyperlink"/>
                <w:rFonts w:cstheme="majorHAnsi"/>
                <w:noProof/>
              </w:rPr>
              <w:t>Partnerships and Coordination</w:t>
            </w:r>
            <w:r w:rsidR="00436DEC">
              <w:rPr>
                <w:noProof/>
                <w:webHidden/>
              </w:rPr>
              <w:tab/>
            </w:r>
            <w:r w:rsidR="00436DEC">
              <w:rPr>
                <w:noProof/>
                <w:webHidden/>
              </w:rPr>
              <w:fldChar w:fldCharType="begin"/>
            </w:r>
            <w:r w:rsidR="00436DEC">
              <w:rPr>
                <w:noProof/>
                <w:webHidden/>
              </w:rPr>
              <w:instrText xml:space="preserve"> PAGEREF _Toc89347704 \h </w:instrText>
            </w:r>
            <w:r w:rsidR="00436DEC">
              <w:rPr>
                <w:noProof/>
                <w:webHidden/>
              </w:rPr>
            </w:r>
            <w:r w:rsidR="00436DEC">
              <w:rPr>
                <w:noProof/>
                <w:webHidden/>
              </w:rPr>
              <w:fldChar w:fldCharType="separate"/>
            </w:r>
            <w:r w:rsidR="00B844D3">
              <w:rPr>
                <w:noProof/>
                <w:webHidden/>
              </w:rPr>
              <w:t>18</w:t>
            </w:r>
            <w:r w:rsidR="00436DEC">
              <w:rPr>
                <w:noProof/>
                <w:webHidden/>
              </w:rPr>
              <w:fldChar w:fldCharType="end"/>
            </w:r>
          </w:hyperlink>
        </w:p>
        <w:p w14:paraId="23AD2F0A" w14:textId="341477DB" w:rsidR="00436DEC" w:rsidRDefault="00F16B6D">
          <w:pPr>
            <w:pStyle w:val="TOC3"/>
            <w:tabs>
              <w:tab w:val="right" w:leader="dot" w:pos="9010"/>
            </w:tabs>
            <w:rPr>
              <w:rFonts w:eastAsiaTheme="minorEastAsia" w:cstheme="minorBidi"/>
              <w:noProof/>
              <w:sz w:val="22"/>
              <w:szCs w:val="22"/>
              <w:bdr w:val="none" w:sz="0" w:space="0" w:color="auto"/>
              <w:lang w:val="en-GB" w:eastAsia="en-GB"/>
            </w:rPr>
          </w:pPr>
          <w:hyperlink w:anchor="_Toc89347705" w:history="1">
            <w:r w:rsidR="00436DEC" w:rsidRPr="004F7A56">
              <w:rPr>
                <w:rStyle w:val="Hyperlink"/>
                <w:rFonts w:cstheme="majorHAnsi"/>
                <w:noProof/>
              </w:rPr>
              <w:t>Program Summary</w:t>
            </w:r>
            <w:r w:rsidR="00436DEC">
              <w:rPr>
                <w:noProof/>
                <w:webHidden/>
              </w:rPr>
              <w:tab/>
            </w:r>
            <w:r w:rsidR="00436DEC">
              <w:rPr>
                <w:noProof/>
                <w:webHidden/>
              </w:rPr>
              <w:fldChar w:fldCharType="begin"/>
            </w:r>
            <w:r w:rsidR="00436DEC">
              <w:rPr>
                <w:noProof/>
                <w:webHidden/>
              </w:rPr>
              <w:instrText xml:space="preserve"> PAGEREF _Toc89347705 \h </w:instrText>
            </w:r>
            <w:r w:rsidR="00436DEC">
              <w:rPr>
                <w:noProof/>
                <w:webHidden/>
              </w:rPr>
            </w:r>
            <w:r w:rsidR="00436DEC">
              <w:rPr>
                <w:noProof/>
                <w:webHidden/>
              </w:rPr>
              <w:fldChar w:fldCharType="separate"/>
            </w:r>
            <w:r w:rsidR="00B844D3">
              <w:rPr>
                <w:noProof/>
                <w:webHidden/>
              </w:rPr>
              <w:t>18</w:t>
            </w:r>
            <w:r w:rsidR="00436DEC">
              <w:rPr>
                <w:noProof/>
                <w:webHidden/>
              </w:rPr>
              <w:fldChar w:fldCharType="end"/>
            </w:r>
          </w:hyperlink>
        </w:p>
        <w:p w14:paraId="45F26760" w14:textId="1046D95D" w:rsidR="00436DEC" w:rsidRDefault="00F16B6D">
          <w:pPr>
            <w:pStyle w:val="TOC2"/>
            <w:rPr>
              <w:rFonts w:eastAsiaTheme="minorEastAsia" w:cstheme="minorBidi"/>
              <w:noProof/>
              <w:sz w:val="22"/>
              <w:szCs w:val="22"/>
              <w:bdr w:val="none" w:sz="0" w:space="0" w:color="auto"/>
              <w:lang w:val="en-GB" w:eastAsia="en-GB"/>
            </w:rPr>
          </w:pPr>
          <w:hyperlink w:anchor="_Toc89347706" w:history="1">
            <w:r w:rsidR="00436DEC" w:rsidRPr="004F7A56">
              <w:rPr>
                <w:rStyle w:val="Hyperlink"/>
                <w:rFonts w:cstheme="majorHAnsi"/>
                <w:noProof/>
              </w:rPr>
              <w:t>National Immigration Strengthening</w:t>
            </w:r>
            <w:r w:rsidR="00436DEC">
              <w:rPr>
                <w:noProof/>
                <w:webHidden/>
              </w:rPr>
              <w:tab/>
            </w:r>
            <w:r w:rsidR="00436DEC">
              <w:rPr>
                <w:noProof/>
                <w:webHidden/>
              </w:rPr>
              <w:fldChar w:fldCharType="begin"/>
            </w:r>
            <w:r w:rsidR="00436DEC">
              <w:rPr>
                <w:noProof/>
                <w:webHidden/>
              </w:rPr>
              <w:instrText xml:space="preserve"> PAGEREF _Toc89347706 \h </w:instrText>
            </w:r>
            <w:r w:rsidR="00436DEC">
              <w:rPr>
                <w:noProof/>
                <w:webHidden/>
              </w:rPr>
            </w:r>
            <w:r w:rsidR="00436DEC">
              <w:rPr>
                <w:noProof/>
                <w:webHidden/>
              </w:rPr>
              <w:fldChar w:fldCharType="separate"/>
            </w:r>
            <w:r w:rsidR="00B844D3">
              <w:rPr>
                <w:noProof/>
                <w:webHidden/>
              </w:rPr>
              <w:t>20</w:t>
            </w:r>
            <w:r w:rsidR="00436DEC">
              <w:rPr>
                <w:noProof/>
                <w:webHidden/>
              </w:rPr>
              <w:fldChar w:fldCharType="end"/>
            </w:r>
          </w:hyperlink>
        </w:p>
        <w:p w14:paraId="7F74B86B" w14:textId="090D7F3C" w:rsidR="00436DEC" w:rsidRDefault="00F16B6D">
          <w:pPr>
            <w:pStyle w:val="TOC3"/>
            <w:tabs>
              <w:tab w:val="right" w:leader="dot" w:pos="9010"/>
            </w:tabs>
            <w:rPr>
              <w:rFonts w:eastAsiaTheme="minorEastAsia" w:cstheme="minorBidi"/>
              <w:noProof/>
              <w:sz w:val="22"/>
              <w:szCs w:val="22"/>
              <w:bdr w:val="none" w:sz="0" w:space="0" w:color="auto"/>
              <w:lang w:val="en-GB" w:eastAsia="en-GB"/>
            </w:rPr>
          </w:pPr>
          <w:hyperlink w:anchor="_Toc89347707" w:history="1">
            <w:r w:rsidR="00436DEC" w:rsidRPr="004F7A56">
              <w:rPr>
                <w:rStyle w:val="Hyperlink"/>
                <w:rFonts w:cstheme="majorHAnsi"/>
                <w:noProof/>
              </w:rPr>
              <w:t>Program Summary</w:t>
            </w:r>
            <w:r w:rsidR="00436DEC">
              <w:rPr>
                <w:noProof/>
                <w:webHidden/>
              </w:rPr>
              <w:tab/>
            </w:r>
            <w:r w:rsidR="00436DEC">
              <w:rPr>
                <w:noProof/>
                <w:webHidden/>
              </w:rPr>
              <w:fldChar w:fldCharType="begin"/>
            </w:r>
            <w:r w:rsidR="00436DEC">
              <w:rPr>
                <w:noProof/>
                <w:webHidden/>
              </w:rPr>
              <w:instrText xml:space="preserve"> PAGEREF _Toc89347707 \h </w:instrText>
            </w:r>
            <w:r w:rsidR="00436DEC">
              <w:rPr>
                <w:noProof/>
                <w:webHidden/>
              </w:rPr>
            </w:r>
            <w:r w:rsidR="00436DEC">
              <w:rPr>
                <w:noProof/>
                <w:webHidden/>
              </w:rPr>
              <w:fldChar w:fldCharType="separate"/>
            </w:r>
            <w:r w:rsidR="00B844D3">
              <w:rPr>
                <w:noProof/>
                <w:webHidden/>
              </w:rPr>
              <w:t>21</w:t>
            </w:r>
            <w:r w:rsidR="00436DEC">
              <w:rPr>
                <w:noProof/>
                <w:webHidden/>
              </w:rPr>
              <w:fldChar w:fldCharType="end"/>
            </w:r>
          </w:hyperlink>
        </w:p>
        <w:p w14:paraId="3BD3EC50" w14:textId="65D6C7FB" w:rsidR="00436DEC" w:rsidRDefault="00F16B6D">
          <w:pPr>
            <w:pStyle w:val="TOC2"/>
            <w:rPr>
              <w:rFonts w:eastAsiaTheme="minorEastAsia" w:cstheme="minorBidi"/>
              <w:noProof/>
              <w:sz w:val="22"/>
              <w:szCs w:val="22"/>
              <w:bdr w:val="none" w:sz="0" w:space="0" w:color="auto"/>
              <w:lang w:val="en-GB" w:eastAsia="en-GB"/>
            </w:rPr>
          </w:pPr>
          <w:hyperlink w:anchor="_Toc89347708" w:history="1">
            <w:r w:rsidR="00436DEC" w:rsidRPr="004F7A56">
              <w:rPr>
                <w:rStyle w:val="Hyperlink"/>
                <w:rFonts w:cstheme="majorHAnsi"/>
                <w:noProof/>
              </w:rPr>
              <w:t>Enforcement and Traveller Facilitation</w:t>
            </w:r>
            <w:r w:rsidR="00436DEC">
              <w:rPr>
                <w:noProof/>
                <w:webHidden/>
              </w:rPr>
              <w:tab/>
            </w:r>
            <w:r w:rsidR="00436DEC">
              <w:rPr>
                <w:noProof/>
                <w:webHidden/>
              </w:rPr>
              <w:fldChar w:fldCharType="begin"/>
            </w:r>
            <w:r w:rsidR="00436DEC">
              <w:rPr>
                <w:noProof/>
                <w:webHidden/>
              </w:rPr>
              <w:instrText xml:space="preserve"> PAGEREF _Toc89347708 \h </w:instrText>
            </w:r>
            <w:r w:rsidR="00436DEC">
              <w:rPr>
                <w:noProof/>
                <w:webHidden/>
              </w:rPr>
            </w:r>
            <w:r w:rsidR="00436DEC">
              <w:rPr>
                <w:noProof/>
                <w:webHidden/>
              </w:rPr>
              <w:fldChar w:fldCharType="separate"/>
            </w:r>
            <w:r w:rsidR="00B844D3">
              <w:rPr>
                <w:noProof/>
                <w:webHidden/>
              </w:rPr>
              <w:t>22</w:t>
            </w:r>
            <w:r w:rsidR="00436DEC">
              <w:rPr>
                <w:noProof/>
                <w:webHidden/>
              </w:rPr>
              <w:fldChar w:fldCharType="end"/>
            </w:r>
          </w:hyperlink>
        </w:p>
        <w:p w14:paraId="4C1D9440" w14:textId="7BC2E84F" w:rsidR="00436DEC" w:rsidRDefault="00F16B6D">
          <w:pPr>
            <w:pStyle w:val="TOC3"/>
            <w:tabs>
              <w:tab w:val="right" w:leader="dot" w:pos="9010"/>
            </w:tabs>
            <w:rPr>
              <w:rFonts w:eastAsiaTheme="minorEastAsia" w:cstheme="minorBidi"/>
              <w:noProof/>
              <w:sz w:val="22"/>
              <w:szCs w:val="22"/>
              <w:bdr w:val="none" w:sz="0" w:space="0" w:color="auto"/>
              <w:lang w:val="en-GB" w:eastAsia="en-GB"/>
            </w:rPr>
          </w:pPr>
          <w:hyperlink w:anchor="_Toc89347709" w:history="1">
            <w:r w:rsidR="00436DEC" w:rsidRPr="004F7A56">
              <w:rPr>
                <w:rStyle w:val="Hyperlink"/>
                <w:rFonts w:cstheme="majorHAnsi"/>
                <w:noProof/>
              </w:rPr>
              <w:t>Program Summary</w:t>
            </w:r>
            <w:r w:rsidR="00436DEC">
              <w:rPr>
                <w:noProof/>
                <w:webHidden/>
              </w:rPr>
              <w:tab/>
            </w:r>
            <w:r w:rsidR="00436DEC">
              <w:rPr>
                <w:noProof/>
                <w:webHidden/>
              </w:rPr>
              <w:fldChar w:fldCharType="begin"/>
            </w:r>
            <w:r w:rsidR="00436DEC">
              <w:rPr>
                <w:noProof/>
                <w:webHidden/>
              </w:rPr>
              <w:instrText xml:space="preserve"> PAGEREF _Toc89347709 \h </w:instrText>
            </w:r>
            <w:r w:rsidR="00436DEC">
              <w:rPr>
                <w:noProof/>
                <w:webHidden/>
              </w:rPr>
            </w:r>
            <w:r w:rsidR="00436DEC">
              <w:rPr>
                <w:noProof/>
                <w:webHidden/>
              </w:rPr>
              <w:fldChar w:fldCharType="separate"/>
            </w:r>
            <w:r w:rsidR="00B844D3">
              <w:rPr>
                <w:noProof/>
                <w:webHidden/>
              </w:rPr>
              <w:t>22</w:t>
            </w:r>
            <w:r w:rsidR="00436DEC">
              <w:rPr>
                <w:noProof/>
                <w:webHidden/>
              </w:rPr>
              <w:fldChar w:fldCharType="end"/>
            </w:r>
          </w:hyperlink>
        </w:p>
        <w:p w14:paraId="25CD3744" w14:textId="7F570FC3" w:rsidR="00436DEC" w:rsidRDefault="00F16B6D">
          <w:pPr>
            <w:pStyle w:val="TOC2"/>
            <w:rPr>
              <w:rFonts w:eastAsiaTheme="minorEastAsia" w:cstheme="minorBidi"/>
              <w:noProof/>
              <w:sz w:val="22"/>
              <w:szCs w:val="22"/>
              <w:bdr w:val="none" w:sz="0" w:space="0" w:color="auto"/>
              <w:lang w:val="en-GB" w:eastAsia="en-GB"/>
            </w:rPr>
          </w:pPr>
          <w:hyperlink w:anchor="_Toc89347710" w:history="1">
            <w:r w:rsidR="00436DEC" w:rsidRPr="004F7A56">
              <w:rPr>
                <w:rStyle w:val="Hyperlink"/>
                <w:rFonts w:cstheme="majorHAnsi"/>
                <w:noProof/>
              </w:rPr>
              <w:t>Capacity Building</w:t>
            </w:r>
            <w:r w:rsidR="00436DEC">
              <w:rPr>
                <w:noProof/>
                <w:webHidden/>
              </w:rPr>
              <w:tab/>
            </w:r>
            <w:r w:rsidR="00436DEC">
              <w:rPr>
                <w:noProof/>
                <w:webHidden/>
              </w:rPr>
              <w:fldChar w:fldCharType="begin"/>
            </w:r>
            <w:r w:rsidR="00436DEC">
              <w:rPr>
                <w:noProof/>
                <w:webHidden/>
              </w:rPr>
              <w:instrText xml:space="preserve"> PAGEREF _Toc89347710 \h </w:instrText>
            </w:r>
            <w:r w:rsidR="00436DEC">
              <w:rPr>
                <w:noProof/>
                <w:webHidden/>
              </w:rPr>
            </w:r>
            <w:r w:rsidR="00436DEC">
              <w:rPr>
                <w:noProof/>
                <w:webHidden/>
              </w:rPr>
              <w:fldChar w:fldCharType="separate"/>
            </w:r>
            <w:r w:rsidR="00B844D3">
              <w:rPr>
                <w:noProof/>
                <w:webHidden/>
              </w:rPr>
              <w:t>24</w:t>
            </w:r>
            <w:r w:rsidR="00436DEC">
              <w:rPr>
                <w:noProof/>
                <w:webHidden/>
              </w:rPr>
              <w:fldChar w:fldCharType="end"/>
            </w:r>
          </w:hyperlink>
        </w:p>
        <w:p w14:paraId="4CCDE147" w14:textId="4A04AFCA" w:rsidR="00436DEC" w:rsidRDefault="00F16B6D">
          <w:pPr>
            <w:pStyle w:val="TOC3"/>
            <w:tabs>
              <w:tab w:val="right" w:leader="dot" w:pos="9010"/>
            </w:tabs>
            <w:rPr>
              <w:rFonts w:eastAsiaTheme="minorEastAsia" w:cstheme="minorBidi"/>
              <w:noProof/>
              <w:sz w:val="22"/>
              <w:szCs w:val="22"/>
              <w:bdr w:val="none" w:sz="0" w:space="0" w:color="auto"/>
              <w:lang w:val="en-GB" w:eastAsia="en-GB"/>
            </w:rPr>
          </w:pPr>
          <w:hyperlink w:anchor="_Toc89347711" w:history="1">
            <w:r w:rsidR="00436DEC" w:rsidRPr="004F7A56">
              <w:rPr>
                <w:rStyle w:val="Hyperlink"/>
                <w:rFonts w:cstheme="majorHAnsi"/>
                <w:noProof/>
              </w:rPr>
              <w:t>Program Summary</w:t>
            </w:r>
            <w:r w:rsidR="00436DEC">
              <w:rPr>
                <w:noProof/>
                <w:webHidden/>
              </w:rPr>
              <w:tab/>
            </w:r>
            <w:r w:rsidR="00436DEC">
              <w:rPr>
                <w:noProof/>
                <w:webHidden/>
              </w:rPr>
              <w:fldChar w:fldCharType="begin"/>
            </w:r>
            <w:r w:rsidR="00436DEC">
              <w:rPr>
                <w:noProof/>
                <w:webHidden/>
              </w:rPr>
              <w:instrText xml:space="preserve"> PAGEREF _Toc89347711 \h </w:instrText>
            </w:r>
            <w:r w:rsidR="00436DEC">
              <w:rPr>
                <w:noProof/>
                <w:webHidden/>
              </w:rPr>
            </w:r>
            <w:r w:rsidR="00436DEC">
              <w:rPr>
                <w:noProof/>
                <w:webHidden/>
              </w:rPr>
              <w:fldChar w:fldCharType="separate"/>
            </w:r>
            <w:r w:rsidR="00B844D3">
              <w:rPr>
                <w:noProof/>
                <w:webHidden/>
              </w:rPr>
              <w:t>24</w:t>
            </w:r>
            <w:r w:rsidR="00436DEC">
              <w:rPr>
                <w:noProof/>
                <w:webHidden/>
              </w:rPr>
              <w:fldChar w:fldCharType="end"/>
            </w:r>
          </w:hyperlink>
        </w:p>
        <w:p w14:paraId="114835C4" w14:textId="30D8AD47" w:rsidR="00436DEC" w:rsidRDefault="00F16B6D">
          <w:pPr>
            <w:pStyle w:val="TOC2"/>
            <w:rPr>
              <w:rFonts w:eastAsiaTheme="minorEastAsia" w:cstheme="minorBidi"/>
              <w:noProof/>
              <w:sz w:val="22"/>
              <w:szCs w:val="22"/>
              <w:bdr w:val="none" w:sz="0" w:space="0" w:color="auto"/>
              <w:lang w:val="en-GB" w:eastAsia="en-GB"/>
            </w:rPr>
          </w:pPr>
          <w:hyperlink w:anchor="_Toc89347712" w:history="1">
            <w:r w:rsidR="00436DEC" w:rsidRPr="004F7A56">
              <w:rPr>
                <w:rStyle w:val="Hyperlink"/>
                <w:rFonts w:cstheme="majorHAnsi"/>
                <w:noProof/>
                <w:lang w:val="en-US"/>
              </w:rPr>
              <w:t>Governance</w:t>
            </w:r>
            <w:r w:rsidR="00436DEC">
              <w:rPr>
                <w:noProof/>
                <w:webHidden/>
              </w:rPr>
              <w:tab/>
            </w:r>
            <w:r w:rsidR="00436DEC">
              <w:rPr>
                <w:noProof/>
                <w:webHidden/>
              </w:rPr>
              <w:fldChar w:fldCharType="begin"/>
            </w:r>
            <w:r w:rsidR="00436DEC">
              <w:rPr>
                <w:noProof/>
                <w:webHidden/>
              </w:rPr>
              <w:instrText xml:space="preserve"> PAGEREF _Toc89347712 \h </w:instrText>
            </w:r>
            <w:r w:rsidR="00436DEC">
              <w:rPr>
                <w:noProof/>
                <w:webHidden/>
              </w:rPr>
            </w:r>
            <w:r w:rsidR="00436DEC">
              <w:rPr>
                <w:noProof/>
                <w:webHidden/>
              </w:rPr>
              <w:fldChar w:fldCharType="separate"/>
            </w:r>
            <w:r w:rsidR="00B844D3">
              <w:rPr>
                <w:noProof/>
                <w:webHidden/>
              </w:rPr>
              <w:t>25</w:t>
            </w:r>
            <w:r w:rsidR="00436DEC">
              <w:rPr>
                <w:noProof/>
                <w:webHidden/>
              </w:rPr>
              <w:fldChar w:fldCharType="end"/>
            </w:r>
          </w:hyperlink>
        </w:p>
        <w:p w14:paraId="1A4352EF" w14:textId="037C4EEB" w:rsidR="00436DEC" w:rsidRDefault="00F16B6D">
          <w:pPr>
            <w:pStyle w:val="TOC1"/>
            <w:rPr>
              <w:rFonts w:eastAsiaTheme="minorEastAsia" w:cstheme="minorBidi"/>
              <w:noProof/>
              <w:sz w:val="22"/>
              <w:szCs w:val="22"/>
              <w:bdr w:val="none" w:sz="0" w:space="0" w:color="auto"/>
              <w:lang w:val="en-GB" w:eastAsia="en-GB"/>
            </w:rPr>
          </w:pPr>
          <w:hyperlink w:anchor="_Toc89347713" w:history="1">
            <w:r w:rsidR="00436DEC" w:rsidRPr="004F7A56">
              <w:rPr>
                <w:rStyle w:val="Hyperlink"/>
                <w:rFonts w:cstheme="majorHAnsi"/>
                <w:noProof/>
              </w:rPr>
              <w:t>Values</w:t>
            </w:r>
            <w:r w:rsidR="00436DEC">
              <w:rPr>
                <w:noProof/>
                <w:webHidden/>
              </w:rPr>
              <w:tab/>
            </w:r>
            <w:r w:rsidR="00436DEC">
              <w:rPr>
                <w:noProof/>
                <w:webHidden/>
              </w:rPr>
              <w:fldChar w:fldCharType="begin"/>
            </w:r>
            <w:r w:rsidR="00436DEC">
              <w:rPr>
                <w:noProof/>
                <w:webHidden/>
              </w:rPr>
              <w:instrText xml:space="preserve"> PAGEREF _Toc89347713 \h </w:instrText>
            </w:r>
            <w:r w:rsidR="00436DEC">
              <w:rPr>
                <w:noProof/>
                <w:webHidden/>
              </w:rPr>
            </w:r>
            <w:r w:rsidR="00436DEC">
              <w:rPr>
                <w:noProof/>
                <w:webHidden/>
              </w:rPr>
              <w:fldChar w:fldCharType="separate"/>
            </w:r>
            <w:r w:rsidR="00B844D3">
              <w:rPr>
                <w:noProof/>
                <w:webHidden/>
              </w:rPr>
              <w:t>26</w:t>
            </w:r>
            <w:r w:rsidR="00436DEC">
              <w:rPr>
                <w:noProof/>
                <w:webHidden/>
              </w:rPr>
              <w:fldChar w:fldCharType="end"/>
            </w:r>
          </w:hyperlink>
        </w:p>
        <w:p w14:paraId="374C8DD6" w14:textId="23D14D2E" w:rsidR="0050123A" w:rsidRPr="0098345A" w:rsidRDefault="0050123A">
          <w:pPr>
            <w:rPr>
              <w:rFonts w:asciiTheme="majorHAnsi" w:hAnsiTheme="majorHAnsi" w:cstheme="majorHAnsi"/>
            </w:rPr>
          </w:pPr>
          <w:r w:rsidRPr="0098345A">
            <w:rPr>
              <w:rFonts w:asciiTheme="majorHAnsi" w:hAnsiTheme="majorHAnsi" w:cstheme="majorHAnsi"/>
              <w:b/>
              <w:bCs/>
              <w:noProof/>
            </w:rPr>
            <w:fldChar w:fldCharType="end"/>
          </w:r>
        </w:p>
      </w:sdtContent>
    </w:sdt>
    <w:p w14:paraId="2B7D39F1" w14:textId="77777777" w:rsidR="006A6C5A" w:rsidRPr="0098345A" w:rsidRDefault="006A6C5A" w:rsidP="006A6C5A">
      <w:pPr>
        <w:rPr>
          <w:rFonts w:asciiTheme="majorHAnsi" w:hAnsiTheme="majorHAnsi" w:cstheme="majorHAnsi"/>
        </w:rPr>
      </w:pPr>
    </w:p>
    <w:p w14:paraId="2B198B5A" w14:textId="77777777" w:rsidR="000D4EDC" w:rsidRPr="0098345A" w:rsidRDefault="006A6C5A" w:rsidP="00E05283">
      <w:pPr>
        <w:pStyle w:val="Heading1"/>
        <w:rPr>
          <w:rFonts w:cstheme="majorHAnsi"/>
        </w:rPr>
      </w:pPr>
      <w:r w:rsidRPr="0098345A">
        <w:rPr>
          <w:rFonts w:cstheme="majorHAnsi"/>
        </w:rPr>
        <w:br w:type="page"/>
      </w:r>
      <w:bookmarkStart w:id="2" w:name="_Toc89347683"/>
      <w:r w:rsidR="006048AD" w:rsidRPr="0098345A">
        <w:rPr>
          <w:rFonts w:cstheme="majorHAnsi"/>
        </w:rPr>
        <w:lastRenderedPageBreak/>
        <w:t>Executive Summary</w:t>
      </w:r>
      <w:bookmarkEnd w:id="2"/>
    </w:p>
    <w:p w14:paraId="637C919F" w14:textId="52EC43D8" w:rsidR="00542B0D" w:rsidRPr="0098345A" w:rsidRDefault="004B4CB8" w:rsidP="004B4CB8">
      <w:pPr>
        <w:rPr>
          <w:rFonts w:asciiTheme="majorHAnsi" w:hAnsiTheme="majorHAnsi" w:cstheme="majorHAnsi"/>
          <w:color w:val="000000"/>
        </w:rPr>
      </w:pPr>
      <w:r w:rsidRPr="0098345A">
        <w:rPr>
          <w:rFonts w:asciiTheme="majorHAnsi" w:hAnsiTheme="majorHAnsi" w:cstheme="majorHAnsi"/>
        </w:rPr>
        <w:t xml:space="preserve">As this strategy is launched travel restrictions are again being implemented in many countries owning to the </w:t>
      </w:r>
      <w:r w:rsidRPr="0098345A">
        <w:rPr>
          <w:rFonts w:asciiTheme="majorHAnsi" w:hAnsiTheme="majorHAnsi" w:cstheme="majorHAnsi"/>
          <w:color w:val="000000"/>
        </w:rPr>
        <w:t xml:space="preserve">Omicron </w:t>
      </w:r>
      <w:r w:rsidR="00165EE7" w:rsidRPr="0098345A">
        <w:rPr>
          <w:rFonts w:asciiTheme="majorHAnsi" w:hAnsiTheme="majorHAnsi" w:cstheme="majorHAnsi"/>
          <w:color w:val="000000"/>
        </w:rPr>
        <w:t xml:space="preserve">variant of </w:t>
      </w:r>
      <w:r w:rsidRPr="0098345A">
        <w:rPr>
          <w:rFonts w:asciiTheme="majorHAnsi" w:hAnsiTheme="majorHAnsi" w:cstheme="majorHAnsi"/>
          <w:color w:val="000000"/>
        </w:rPr>
        <w:t xml:space="preserve">COVID-19, while we do not know how serious this variant may become it is a reminder that the global pandemic is far from over. Immigration officials </w:t>
      </w:r>
      <w:r w:rsidR="00542B0D" w:rsidRPr="0098345A">
        <w:rPr>
          <w:rFonts w:asciiTheme="majorHAnsi" w:hAnsiTheme="majorHAnsi" w:cstheme="majorHAnsi"/>
          <w:color w:val="000000"/>
        </w:rPr>
        <w:t>are one of the frontline groups impacted by</w:t>
      </w:r>
      <w:r w:rsidR="00B73E16">
        <w:rPr>
          <w:rFonts w:asciiTheme="majorHAnsi" w:hAnsiTheme="majorHAnsi" w:cstheme="majorHAnsi"/>
          <w:color w:val="000000"/>
        </w:rPr>
        <w:t xml:space="preserve"> the</w:t>
      </w:r>
      <w:r w:rsidR="00542B0D" w:rsidRPr="0098345A">
        <w:rPr>
          <w:rFonts w:asciiTheme="majorHAnsi" w:hAnsiTheme="majorHAnsi" w:cstheme="majorHAnsi"/>
          <w:color w:val="000000"/>
        </w:rPr>
        <w:t xml:space="preserve"> pandemic. As Member countries</w:t>
      </w:r>
      <w:r w:rsidR="00B73E16">
        <w:rPr>
          <w:rFonts w:asciiTheme="majorHAnsi" w:hAnsiTheme="majorHAnsi" w:cstheme="majorHAnsi"/>
          <w:color w:val="000000"/>
        </w:rPr>
        <w:t>,</w:t>
      </w:r>
      <w:r w:rsidR="00542B0D" w:rsidRPr="0098345A">
        <w:rPr>
          <w:rFonts w:asciiTheme="majorHAnsi" w:hAnsiTheme="majorHAnsi" w:cstheme="majorHAnsi"/>
          <w:color w:val="000000"/>
        </w:rPr>
        <w:t xml:space="preserve"> we are proud of how our Agencies have adapted to this challenge and have embraced the innovations that have </w:t>
      </w:r>
      <w:r w:rsidR="00B73E16">
        <w:rPr>
          <w:rFonts w:asciiTheme="majorHAnsi" w:hAnsiTheme="majorHAnsi" w:cstheme="majorHAnsi"/>
          <w:color w:val="000000"/>
        </w:rPr>
        <w:t>arisen</w:t>
      </w:r>
      <w:r w:rsidR="00B73E16" w:rsidRPr="0098345A">
        <w:rPr>
          <w:rFonts w:asciiTheme="majorHAnsi" w:hAnsiTheme="majorHAnsi" w:cstheme="majorHAnsi"/>
          <w:color w:val="000000"/>
        </w:rPr>
        <w:t xml:space="preserve"> </w:t>
      </w:r>
      <w:r w:rsidR="00542B0D" w:rsidRPr="0098345A">
        <w:rPr>
          <w:rFonts w:asciiTheme="majorHAnsi" w:hAnsiTheme="majorHAnsi" w:cstheme="majorHAnsi"/>
          <w:color w:val="000000"/>
        </w:rPr>
        <w:t xml:space="preserve">from these constrained circumstances. This strategy does not have a COVID-19 specific component as we acknowledge </w:t>
      </w:r>
      <w:r w:rsidR="00165EE7" w:rsidRPr="0098345A">
        <w:rPr>
          <w:rFonts w:asciiTheme="majorHAnsi" w:hAnsiTheme="majorHAnsi" w:cstheme="majorHAnsi"/>
          <w:color w:val="000000"/>
        </w:rPr>
        <w:t xml:space="preserve">this is a cross cutting issue and </w:t>
      </w:r>
      <w:r w:rsidR="00542B0D" w:rsidRPr="0098345A">
        <w:rPr>
          <w:rFonts w:asciiTheme="majorHAnsi" w:hAnsiTheme="majorHAnsi" w:cstheme="majorHAnsi"/>
          <w:color w:val="000000"/>
        </w:rPr>
        <w:t>that all our activities must include COVID-19 readiness. This is the new normal.</w:t>
      </w:r>
    </w:p>
    <w:p w14:paraId="167AA4F8" w14:textId="7A17814D" w:rsidR="00542B0D" w:rsidRPr="0098345A" w:rsidRDefault="00542B0D" w:rsidP="004B4CB8">
      <w:pPr>
        <w:rPr>
          <w:rFonts w:asciiTheme="majorHAnsi" w:hAnsiTheme="majorHAnsi" w:cstheme="majorHAnsi"/>
          <w:color w:val="000000"/>
        </w:rPr>
      </w:pPr>
    </w:p>
    <w:p w14:paraId="72C8648D" w14:textId="7D3FBFEB" w:rsidR="00542B0D" w:rsidRPr="0098345A" w:rsidRDefault="00542B0D" w:rsidP="004B4CB8">
      <w:pPr>
        <w:rPr>
          <w:rFonts w:asciiTheme="majorHAnsi" w:hAnsiTheme="majorHAnsi" w:cstheme="majorHAnsi"/>
          <w:color w:val="000000"/>
        </w:rPr>
      </w:pPr>
      <w:r w:rsidRPr="0098345A">
        <w:rPr>
          <w:rFonts w:asciiTheme="majorHAnsi" w:hAnsiTheme="majorHAnsi" w:cstheme="majorHAnsi"/>
          <w:color w:val="000000"/>
        </w:rPr>
        <w:t>Th</w:t>
      </w:r>
      <w:r w:rsidR="00934BD1" w:rsidRPr="0098345A">
        <w:rPr>
          <w:rFonts w:asciiTheme="majorHAnsi" w:hAnsiTheme="majorHAnsi" w:cstheme="majorHAnsi"/>
          <w:color w:val="000000"/>
        </w:rPr>
        <w:t>is s</w:t>
      </w:r>
      <w:r w:rsidRPr="0098345A">
        <w:rPr>
          <w:rFonts w:asciiTheme="majorHAnsi" w:hAnsiTheme="majorHAnsi" w:cstheme="majorHAnsi"/>
          <w:color w:val="000000"/>
        </w:rPr>
        <w:t xml:space="preserve">trategy is </w:t>
      </w:r>
      <w:r w:rsidR="00934BD1" w:rsidRPr="0098345A">
        <w:rPr>
          <w:rFonts w:asciiTheme="majorHAnsi" w:hAnsiTheme="majorHAnsi" w:cstheme="majorHAnsi"/>
          <w:color w:val="000000"/>
        </w:rPr>
        <w:t>an evolution of the previous strategy</w:t>
      </w:r>
      <w:r w:rsidR="00165EE7" w:rsidRPr="0098345A">
        <w:rPr>
          <w:rFonts w:asciiTheme="majorHAnsi" w:hAnsiTheme="majorHAnsi" w:cstheme="majorHAnsi"/>
          <w:color w:val="000000"/>
        </w:rPr>
        <w:t xml:space="preserve"> and </w:t>
      </w:r>
      <w:r w:rsidR="00934BD1" w:rsidRPr="0098345A">
        <w:rPr>
          <w:rFonts w:asciiTheme="majorHAnsi" w:hAnsiTheme="majorHAnsi" w:cstheme="majorHAnsi"/>
          <w:color w:val="000000"/>
        </w:rPr>
        <w:t>builds on what worked and seeks to address some emerging issues. It is designed to deliver to our core mission objectives of:</w:t>
      </w:r>
    </w:p>
    <w:p w14:paraId="1F6D7E51" w14:textId="77777777" w:rsidR="00934BD1" w:rsidRPr="0098345A" w:rsidRDefault="00934BD1" w:rsidP="004B4CB8">
      <w:pPr>
        <w:rPr>
          <w:rFonts w:asciiTheme="majorHAnsi" w:hAnsiTheme="majorHAnsi" w:cstheme="majorHAnsi"/>
          <w:color w:val="000000"/>
        </w:rPr>
      </w:pPr>
    </w:p>
    <w:p w14:paraId="3BB72BFF" w14:textId="77777777" w:rsidR="00934BD1" w:rsidRPr="0098345A" w:rsidRDefault="00934BD1" w:rsidP="00E05283">
      <w:pPr>
        <w:pStyle w:val="ListParagraph"/>
        <w:numPr>
          <w:ilvl w:val="0"/>
          <w:numId w:val="40"/>
        </w:numPr>
        <w:rPr>
          <w:rFonts w:asciiTheme="majorHAnsi" w:hAnsiTheme="majorHAnsi" w:cstheme="majorHAnsi"/>
        </w:rPr>
      </w:pPr>
      <w:r w:rsidRPr="0098345A">
        <w:rPr>
          <w:rFonts w:asciiTheme="majorHAnsi" w:hAnsiTheme="majorHAnsi" w:cstheme="majorHAnsi"/>
        </w:rPr>
        <w:t>Enhance National immigration borders to contribute to international security</w:t>
      </w:r>
    </w:p>
    <w:p w14:paraId="7D1F9D6A" w14:textId="77777777" w:rsidR="00934BD1" w:rsidRPr="0098345A" w:rsidRDefault="00934BD1" w:rsidP="00E05283">
      <w:pPr>
        <w:rPr>
          <w:rFonts w:asciiTheme="majorHAnsi" w:hAnsiTheme="majorHAnsi" w:cstheme="majorHAnsi"/>
        </w:rPr>
      </w:pPr>
    </w:p>
    <w:p w14:paraId="40E6EC29" w14:textId="77777777" w:rsidR="00934BD1" w:rsidRPr="0098345A" w:rsidRDefault="00934BD1" w:rsidP="00E05283">
      <w:pPr>
        <w:pStyle w:val="ListParagraph"/>
        <w:numPr>
          <w:ilvl w:val="0"/>
          <w:numId w:val="40"/>
        </w:numPr>
        <w:rPr>
          <w:rFonts w:asciiTheme="majorHAnsi" w:hAnsiTheme="majorHAnsi" w:cstheme="majorHAnsi"/>
        </w:rPr>
      </w:pPr>
      <w:r w:rsidRPr="0098345A">
        <w:rPr>
          <w:rFonts w:asciiTheme="majorHAnsi" w:hAnsiTheme="majorHAnsi" w:cstheme="majorHAnsi"/>
        </w:rPr>
        <w:t>Facilitate cross border travel to support social and economic development</w:t>
      </w:r>
    </w:p>
    <w:p w14:paraId="75FEB616" w14:textId="77777777" w:rsidR="00934BD1" w:rsidRPr="0098345A" w:rsidRDefault="00934BD1" w:rsidP="00E05283">
      <w:pPr>
        <w:rPr>
          <w:rFonts w:asciiTheme="majorHAnsi" w:hAnsiTheme="majorHAnsi" w:cstheme="majorHAnsi"/>
        </w:rPr>
      </w:pPr>
    </w:p>
    <w:p w14:paraId="479C57FD" w14:textId="09E23C99" w:rsidR="00934BD1" w:rsidRPr="0098345A" w:rsidRDefault="00934BD1" w:rsidP="00E05283">
      <w:pPr>
        <w:pStyle w:val="ListParagraph"/>
        <w:numPr>
          <w:ilvl w:val="0"/>
          <w:numId w:val="40"/>
        </w:numPr>
        <w:rPr>
          <w:rFonts w:asciiTheme="majorHAnsi" w:hAnsiTheme="majorHAnsi" w:cstheme="majorHAnsi"/>
        </w:rPr>
      </w:pPr>
      <w:r w:rsidRPr="0098345A">
        <w:rPr>
          <w:rFonts w:asciiTheme="majorHAnsi" w:hAnsiTheme="majorHAnsi" w:cstheme="majorHAnsi"/>
        </w:rPr>
        <w:t>Collaborate to create effective national immigration agencies</w:t>
      </w:r>
    </w:p>
    <w:p w14:paraId="500710C6" w14:textId="77777777" w:rsidR="00934BD1" w:rsidRPr="0098345A" w:rsidRDefault="00934BD1" w:rsidP="00E05283">
      <w:pPr>
        <w:pStyle w:val="ListParagraph"/>
        <w:rPr>
          <w:rFonts w:asciiTheme="majorHAnsi" w:hAnsiTheme="majorHAnsi" w:cstheme="majorHAnsi"/>
        </w:rPr>
      </w:pPr>
    </w:p>
    <w:p w14:paraId="473B7BBE" w14:textId="62F95A5E" w:rsidR="00934BD1" w:rsidRPr="0098345A" w:rsidRDefault="00934BD1" w:rsidP="00934BD1">
      <w:pPr>
        <w:rPr>
          <w:rFonts w:asciiTheme="majorHAnsi" w:hAnsiTheme="majorHAnsi" w:cstheme="majorHAnsi"/>
        </w:rPr>
      </w:pPr>
      <w:r w:rsidRPr="0098345A">
        <w:rPr>
          <w:rFonts w:asciiTheme="majorHAnsi" w:hAnsiTheme="majorHAnsi" w:cstheme="majorHAnsi"/>
        </w:rPr>
        <w:t>The strategy is intended to provide guidance over the next 3 years</w:t>
      </w:r>
      <w:r w:rsidR="00436DEC" w:rsidRPr="0098345A">
        <w:rPr>
          <w:rFonts w:asciiTheme="majorHAnsi" w:hAnsiTheme="majorHAnsi" w:cstheme="majorHAnsi"/>
        </w:rPr>
        <w:t xml:space="preserve">. </w:t>
      </w:r>
      <w:r w:rsidR="00165EE7" w:rsidRPr="0098345A">
        <w:rPr>
          <w:rFonts w:asciiTheme="majorHAnsi" w:hAnsiTheme="majorHAnsi" w:cstheme="majorHAnsi"/>
        </w:rPr>
        <w:t>W</w:t>
      </w:r>
      <w:r w:rsidRPr="0098345A">
        <w:rPr>
          <w:rFonts w:asciiTheme="majorHAnsi" w:hAnsiTheme="majorHAnsi" w:cstheme="majorHAnsi"/>
        </w:rPr>
        <w:t>orkplans will be develop</w:t>
      </w:r>
      <w:r w:rsidR="00165EE7" w:rsidRPr="0098345A">
        <w:rPr>
          <w:rFonts w:asciiTheme="majorHAnsi" w:hAnsiTheme="majorHAnsi" w:cstheme="majorHAnsi"/>
        </w:rPr>
        <w:t>ed</w:t>
      </w:r>
      <w:r w:rsidRPr="0098345A">
        <w:rPr>
          <w:rFonts w:asciiTheme="majorHAnsi" w:hAnsiTheme="majorHAnsi" w:cstheme="majorHAnsi"/>
        </w:rPr>
        <w:t xml:space="preserve"> each year to respond to changing needs and opportunities. The strategy is based on five pillars:</w:t>
      </w:r>
    </w:p>
    <w:p w14:paraId="51CE1A4E" w14:textId="341C3C87" w:rsidR="00934BD1" w:rsidRPr="0098345A" w:rsidRDefault="00934BD1" w:rsidP="00934BD1">
      <w:pPr>
        <w:rPr>
          <w:rFonts w:asciiTheme="majorHAnsi" w:hAnsiTheme="majorHAnsi" w:cstheme="majorHAnsi"/>
        </w:rPr>
      </w:pPr>
    </w:p>
    <w:p w14:paraId="3A4ADC2A" w14:textId="072B1E58" w:rsidR="00934BD1" w:rsidRPr="0098345A" w:rsidRDefault="00934BD1" w:rsidP="00E05283">
      <w:pPr>
        <w:pStyle w:val="ListParagraph"/>
        <w:numPr>
          <w:ilvl w:val="0"/>
          <w:numId w:val="41"/>
        </w:numPr>
        <w:rPr>
          <w:rFonts w:asciiTheme="majorHAnsi" w:hAnsiTheme="majorHAnsi" w:cstheme="majorHAnsi"/>
        </w:rPr>
      </w:pPr>
      <w:r w:rsidRPr="0098345A">
        <w:rPr>
          <w:rFonts w:asciiTheme="majorHAnsi" w:hAnsiTheme="majorHAnsi" w:cstheme="majorHAnsi"/>
        </w:rPr>
        <w:t>Partnerships and coordination,</w:t>
      </w:r>
    </w:p>
    <w:p w14:paraId="412225BF" w14:textId="73FB99EA" w:rsidR="00934BD1" w:rsidRPr="0098345A" w:rsidRDefault="00934BD1" w:rsidP="00E05283">
      <w:pPr>
        <w:pStyle w:val="ListParagraph"/>
        <w:numPr>
          <w:ilvl w:val="0"/>
          <w:numId w:val="41"/>
        </w:numPr>
        <w:rPr>
          <w:rFonts w:asciiTheme="majorHAnsi" w:hAnsiTheme="majorHAnsi" w:cstheme="majorHAnsi"/>
        </w:rPr>
      </w:pPr>
      <w:r w:rsidRPr="0098345A">
        <w:rPr>
          <w:rFonts w:asciiTheme="majorHAnsi" w:hAnsiTheme="majorHAnsi" w:cstheme="majorHAnsi"/>
        </w:rPr>
        <w:t>National Immigration Strengthening,</w:t>
      </w:r>
    </w:p>
    <w:p w14:paraId="593A1A76" w14:textId="77732F4D" w:rsidR="00934BD1" w:rsidRPr="0098345A" w:rsidRDefault="00934BD1" w:rsidP="00E05283">
      <w:pPr>
        <w:pStyle w:val="ListParagraph"/>
        <w:numPr>
          <w:ilvl w:val="0"/>
          <w:numId w:val="41"/>
        </w:numPr>
        <w:rPr>
          <w:rFonts w:asciiTheme="majorHAnsi" w:hAnsiTheme="majorHAnsi" w:cstheme="majorHAnsi"/>
        </w:rPr>
      </w:pPr>
      <w:r w:rsidRPr="0098345A">
        <w:rPr>
          <w:rFonts w:asciiTheme="majorHAnsi" w:hAnsiTheme="majorHAnsi" w:cstheme="majorHAnsi"/>
        </w:rPr>
        <w:t xml:space="preserve">Enforcement and </w:t>
      </w:r>
      <w:r w:rsidRPr="0098345A">
        <w:rPr>
          <w:rFonts w:asciiTheme="majorHAnsi" w:hAnsiTheme="majorHAnsi" w:cstheme="majorHAnsi"/>
          <w:lang w:val="en-AU"/>
        </w:rPr>
        <w:t>Traveller</w:t>
      </w:r>
      <w:r w:rsidRPr="0098345A">
        <w:rPr>
          <w:rFonts w:asciiTheme="majorHAnsi" w:hAnsiTheme="majorHAnsi" w:cstheme="majorHAnsi"/>
        </w:rPr>
        <w:t xml:space="preserve"> Facilitation,</w:t>
      </w:r>
    </w:p>
    <w:p w14:paraId="457CDBE0" w14:textId="378FA9E1" w:rsidR="00934BD1" w:rsidRPr="0098345A" w:rsidRDefault="00934BD1" w:rsidP="00E05283">
      <w:pPr>
        <w:pStyle w:val="ListParagraph"/>
        <w:numPr>
          <w:ilvl w:val="0"/>
          <w:numId w:val="41"/>
        </w:numPr>
        <w:rPr>
          <w:rFonts w:asciiTheme="majorHAnsi" w:hAnsiTheme="majorHAnsi" w:cstheme="majorHAnsi"/>
        </w:rPr>
      </w:pPr>
      <w:r w:rsidRPr="0098345A">
        <w:rPr>
          <w:rFonts w:asciiTheme="majorHAnsi" w:hAnsiTheme="majorHAnsi" w:cstheme="majorHAnsi"/>
        </w:rPr>
        <w:t xml:space="preserve">Capacity Building, and </w:t>
      </w:r>
    </w:p>
    <w:p w14:paraId="43516EAD" w14:textId="03081562" w:rsidR="00934BD1" w:rsidRPr="0098345A" w:rsidRDefault="00934BD1" w:rsidP="00E05283">
      <w:pPr>
        <w:pStyle w:val="ListParagraph"/>
        <w:numPr>
          <w:ilvl w:val="0"/>
          <w:numId w:val="41"/>
        </w:numPr>
        <w:rPr>
          <w:rFonts w:asciiTheme="majorHAnsi" w:hAnsiTheme="majorHAnsi" w:cstheme="majorHAnsi"/>
        </w:rPr>
      </w:pPr>
      <w:r w:rsidRPr="0098345A">
        <w:rPr>
          <w:rFonts w:asciiTheme="majorHAnsi" w:hAnsiTheme="majorHAnsi" w:cstheme="majorHAnsi"/>
        </w:rPr>
        <w:t>Governance.</w:t>
      </w:r>
    </w:p>
    <w:p w14:paraId="63444796" w14:textId="77777777" w:rsidR="00934BD1" w:rsidRPr="0098345A" w:rsidRDefault="00934BD1" w:rsidP="00934BD1">
      <w:pPr>
        <w:rPr>
          <w:rFonts w:asciiTheme="majorHAnsi" w:hAnsiTheme="majorHAnsi" w:cstheme="majorHAnsi"/>
        </w:rPr>
      </w:pPr>
    </w:p>
    <w:p w14:paraId="68712C57" w14:textId="7127762A" w:rsidR="00A07799" w:rsidRPr="0098345A" w:rsidRDefault="00934BD1" w:rsidP="00934BD1">
      <w:pPr>
        <w:rPr>
          <w:rFonts w:asciiTheme="majorHAnsi" w:hAnsiTheme="majorHAnsi" w:cstheme="majorHAnsi"/>
        </w:rPr>
      </w:pPr>
      <w:r w:rsidRPr="0098345A">
        <w:rPr>
          <w:rFonts w:asciiTheme="majorHAnsi" w:hAnsiTheme="majorHAnsi" w:cstheme="majorHAnsi"/>
          <w:b/>
          <w:bCs/>
        </w:rPr>
        <w:t>Partnerships and coordination</w:t>
      </w:r>
      <w:r w:rsidRPr="0098345A">
        <w:rPr>
          <w:rFonts w:asciiTheme="majorHAnsi" w:hAnsiTheme="majorHAnsi" w:cstheme="majorHAnsi"/>
        </w:rPr>
        <w:t xml:space="preserve"> will </w:t>
      </w:r>
      <w:r w:rsidR="00A07799" w:rsidRPr="0098345A">
        <w:rPr>
          <w:rFonts w:asciiTheme="majorHAnsi" w:hAnsiTheme="majorHAnsi" w:cstheme="majorHAnsi"/>
        </w:rPr>
        <w:t>entrench</w:t>
      </w:r>
      <w:r w:rsidRPr="0098345A">
        <w:rPr>
          <w:rFonts w:asciiTheme="majorHAnsi" w:hAnsiTheme="majorHAnsi" w:cstheme="majorHAnsi"/>
        </w:rPr>
        <w:t xml:space="preserve"> PIDC’s role as the voice of PIDC Members in international and regional settings.</w:t>
      </w:r>
      <w:r w:rsidR="00A07799" w:rsidRPr="0098345A">
        <w:rPr>
          <w:rFonts w:asciiTheme="majorHAnsi" w:hAnsiTheme="majorHAnsi" w:cstheme="majorHAnsi"/>
        </w:rPr>
        <w:t xml:space="preserve"> This gives Members a vital say in that would otherwise be absent and the specific needs and contexts of Members would not be represented. PIDC will seek to further its coordination capability through the Secretariat and with Members and other Agencies. This will ensure efficient and effective use of resources and seek collaborations with Partner agencies to further areas of mutual interest, particularly with other enforcement agencies.</w:t>
      </w:r>
    </w:p>
    <w:p w14:paraId="11ED0DE4" w14:textId="4E3A9535" w:rsidR="00A07799" w:rsidRPr="0098345A" w:rsidRDefault="00A07799" w:rsidP="00934BD1">
      <w:pPr>
        <w:rPr>
          <w:rFonts w:asciiTheme="majorHAnsi" w:hAnsiTheme="majorHAnsi" w:cstheme="majorHAnsi"/>
        </w:rPr>
      </w:pPr>
    </w:p>
    <w:p w14:paraId="581B0520" w14:textId="5C642E1C" w:rsidR="00A07799" w:rsidRPr="0098345A" w:rsidRDefault="00A07799" w:rsidP="00A07799">
      <w:pPr>
        <w:rPr>
          <w:rFonts w:asciiTheme="majorHAnsi" w:hAnsiTheme="majorHAnsi" w:cstheme="majorHAnsi"/>
        </w:rPr>
      </w:pPr>
      <w:r w:rsidRPr="0098345A">
        <w:rPr>
          <w:rFonts w:asciiTheme="majorHAnsi" w:hAnsiTheme="majorHAnsi" w:cstheme="majorHAnsi"/>
          <w:b/>
          <w:bCs/>
        </w:rPr>
        <w:t>National Immigration Strengthening</w:t>
      </w:r>
      <w:r w:rsidR="00A26F25" w:rsidRPr="0098345A">
        <w:rPr>
          <w:rFonts w:asciiTheme="majorHAnsi" w:hAnsiTheme="majorHAnsi" w:cstheme="majorHAnsi"/>
        </w:rPr>
        <w:t xml:space="preserve"> building on the existing work on developing and supporting members to implement best practice standards, policies and legislation that provide the conditions for enhanced national border</w:t>
      </w:r>
      <w:r w:rsidR="00165EE7" w:rsidRPr="0098345A">
        <w:rPr>
          <w:rFonts w:asciiTheme="majorHAnsi" w:hAnsiTheme="majorHAnsi" w:cstheme="majorHAnsi"/>
        </w:rPr>
        <w:t>s</w:t>
      </w:r>
      <w:r w:rsidR="00A26F25" w:rsidRPr="0098345A">
        <w:rPr>
          <w:rFonts w:asciiTheme="majorHAnsi" w:hAnsiTheme="majorHAnsi" w:cstheme="majorHAnsi"/>
        </w:rPr>
        <w:t xml:space="preserve"> and the ability for agencies </w:t>
      </w:r>
      <w:r w:rsidR="00165EE7" w:rsidRPr="0098345A">
        <w:rPr>
          <w:rFonts w:asciiTheme="majorHAnsi" w:hAnsiTheme="majorHAnsi" w:cstheme="majorHAnsi"/>
        </w:rPr>
        <w:t xml:space="preserve">to strengthen </w:t>
      </w:r>
      <w:r w:rsidR="00AD4D65" w:rsidRPr="0098345A">
        <w:rPr>
          <w:rFonts w:asciiTheme="majorHAnsi" w:hAnsiTheme="majorHAnsi" w:cstheme="majorHAnsi"/>
        </w:rPr>
        <w:t>enforcement</w:t>
      </w:r>
      <w:r w:rsidR="001973C6" w:rsidRPr="0098345A">
        <w:rPr>
          <w:rFonts w:asciiTheme="majorHAnsi" w:hAnsiTheme="majorHAnsi" w:cstheme="majorHAnsi"/>
        </w:rPr>
        <w:t>. We expand this by proposing to develop a region evaluation process that can support evidence-based decision making, furthering ou</w:t>
      </w:r>
      <w:r w:rsidR="00C962D7" w:rsidRPr="0098345A">
        <w:rPr>
          <w:rFonts w:asciiTheme="majorHAnsi" w:hAnsiTheme="majorHAnsi" w:cstheme="majorHAnsi"/>
        </w:rPr>
        <w:t>r</w:t>
      </w:r>
      <w:r w:rsidR="001973C6" w:rsidRPr="0098345A">
        <w:rPr>
          <w:rFonts w:asciiTheme="majorHAnsi" w:hAnsiTheme="majorHAnsi" w:cstheme="majorHAnsi"/>
        </w:rPr>
        <w:t xml:space="preserve"> ability to </w:t>
      </w:r>
      <w:r w:rsidR="00C962D7" w:rsidRPr="0098345A">
        <w:rPr>
          <w:rFonts w:asciiTheme="majorHAnsi" w:hAnsiTheme="majorHAnsi" w:cstheme="majorHAnsi"/>
        </w:rPr>
        <w:t>understand the effectiveness of Agencies and our collective activities.</w:t>
      </w:r>
    </w:p>
    <w:p w14:paraId="61F08F3B" w14:textId="64B3A638" w:rsidR="00AD4D65" w:rsidRPr="0098345A" w:rsidRDefault="00AD4D65" w:rsidP="00A07799">
      <w:pPr>
        <w:rPr>
          <w:rFonts w:asciiTheme="majorHAnsi" w:hAnsiTheme="majorHAnsi" w:cstheme="majorHAnsi"/>
        </w:rPr>
      </w:pPr>
    </w:p>
    <w:p w14:paraId="5AFC9FBD" w14:textId="77777777" w:rsidR="00AD4D65" w:rsidRPr="0098345A" w:rsidRDefault="00AD4D65" w:rsidP="00E05283">
      <w:pPr>
        <w:rPr>
          <w:rFonts w:asciiTheme="majorHAnsi" w:hAnsiTheme="majorHAnsi" w:cstheme="majorHAnsi"/>
        </w:rPr>
      </w:pPr>
    </w:p>
    <w:p w14:paraId="387AE0A1" w14:textId="77777777" w:rsidR="00A07799" w:rsidRPr="0098345A" w:rsidRDefault="00A07799" w:rsidP="00934BD1">
      <w:pPr>
        <w:rPr>
          <w:rFonts w:asciiTheme="majorHAnsi" w:hAnsiTheme="majorHAnsi" w:cstheme="majorHAnsi"/>
        </w:rPr>
      </w:pPr>
    </w:p>
    <w:p w14:paraId="6D7C2D6F" w14:textId="6462D891" w:rsidR="007E68A4" w:rsidRPr="0098345A" w:rsidRDefault="007E68A4" w:rsidP="00E96689">
      <w:pPr>
        <w:rPr>
          <w:rFonts w:asciiTheme="majorHAnsi" w:hAnsiTheme="majorHAnsi" w:cstheme="majorHAnsi"/>
        </w:rPr>
      </w:pPr>
      <w:r w:rsidRPr="0098345A">
        <w:rPr>
          <w:rFonts w:asciiTheme="majorHAnsi" w:hAnsiTheme="majorHAnsi" w:cstheme="majorHAnsi"/>
          <w:b/>
          <w:bCs/>
        </w:rPr>
        <w:lastRenderedPageBreak/>
        <w:t>Enforcement and Traveller Facilitation</w:t>
      </w:r>
      <w:r w:rsidR="00AD4D65" w:rsidRPr="0098345A">
        <w:rPr>
          <w:rFonts w:asciiTheme="majorHAnsi" w:hAnsiTheme="majorHAnsi" w:cstheme="majorHAnsi"/>
          <w:b/>
          <w:bCs/>
        </w:rPr>
        <w:t xml:space="preserve"> </w:t>
      </w:r>
      <w:r w:rsidR="00AD4D65" w:rsidRPr="0098345A">
        <w:rPr>
          <w:rFonts w:asciiTheme="majorHAnsi" w:hAnsiTheme="majorHAnsi" w:cstheme="majorHAnsi"/>
        </w:rPr>
        <w:t xml:space="preserve">are two sides of </w:t>
      </w:r>
      <w:r w:rsidR="00561BB4">
        <w:rPr>
          <w:rFonts w:asciiTheme="majorHAnsi" w:hAnsiTheme="majorHAnsi" w:cstheme="majorHAnsi"/>
        </w:rPr>
        <w:t>the same</w:t>
      </w:r>
      <w:r w:rsidR="00AD4D65" w:rsidRPr="0098345A">
        <w:rPr>
          <w:rFonts w:asciiTheme="majorHAnsi" w:hAnsiTheme="majorHAnsi" w:cstheme="majorHAnsi"/>
        </w:rPr>
        <w:t xml:space="preserve"> coin. The need to have the operational intelligence and other mechanisms to enforce the borders is matched by the urgency to open borders to facilitate economic growth, particularly related to labour mobility, specialist staff and tourism. </w:t>
      </w:r>
      <w:r w:rsidR="001973C6" w:rsidRPr="0098345A">
        <w:rPr>
          <w:rFonts w:asciiTheme="majorHAnsi" w:hAnsiTheme="majorHAnsi" w:cstheme="majorHAnsi"/>
        </w:rPr>
        <w:t>These clearly align to objectives of supporting social and economic development. Th</w:t>
      </w:r>
      <w:r w:rsidR="00C962D7" w:rsidRPr="0098345A">
        <w:rPr>
          <w:rFonts w:asciiTheme="majorHAnsi" w:hAnsiTheme="majorHAnsi" w:cstheme="majorHAnsi"/>
        </w:rPr>
        <w:t>is</w:t>
      </w:r>
      <w:r w:rsidR="001973C6" w:rsidRPr="0098345A">
        <w:rPr>
          <w:rFonts w:asciiTheme="majorHAnsi" w:hAnsiTheme="majorHAnsi" w:cstheme="majorHAnsi"/>
        </w:rPr>
        <w:t xml:space="preserve"> pi</w:t>
      </w:r>
      <w:r w:rsidR="00C962D7" w:rsidRPr="0098345A">
        <w:rPr>
          <w:rFonts w:asciiTheme="majorHAnsi" w:hAnsiTheme="majorHAnsi" w:cstheme="majorHAnsi"/>
        </w:rPr>
        <w:t>l</w:t>
      </w:r>
      <w:r w:rsidR="001973C6" w:rsidRPr="0098345A">
        <w:rPr>
          <w:rFonts w:asciiTheme="majorHAnsi" w:hAnsiTheme="majorHAnsi" w:cstheme="majorHAnsi"/>
        </w:rPr>
        <w:t>lar includes furthering Member’s ability to share and use intelligence and risk analysis in operations</w:t>
      </w:r>
      <w:r w:rsidR="00165EE7" w:rsidRPr="0098345A">
        <w:rPr>
          <w:rFonts w:asciiTheme="majorHAnsi" w:hAnsiTheme="majorHAnsi" w:cstheme="majorHAnsi"/>
        </w:rPr>
        <w:t xml:space="preserve">, </w:t>
      </w:r>
      <w:r w:rsidR="00C962D7" w:rsidRPr="0098345A">
        <w:rPr>
          <w:rFonts w:asciiTheme="majorHAnsi" w:hAnsiTheme="majorHAnsi" w:cstheme="majorHAnsi"/>
        </w:rPr>
        <w:t>developing mechanisms to ease travel during the COVID-19 reopening</w:t>
      </w:r>
      <w:r w:rsidR="00165EE7" w:rsidRPr="0098345A">
        <w:rPr>
          <w:rFonts w:asciiTheme="majorHAnsi" w:hAnsiTheme="majorHAnsi" w:cstheme="majorHAnsi"/>
        </w:rPr>
        <w:t>, and developing integrated immigration processes at the national level to strengthen and streamline the issuing of visas to support domestic policies</w:t>
      </w:r>
      <w:r w:rsidR="00C962D7" w:rsidRPr="0098345A">
        <w:rPr>
          <w:rFonts w:asciiTheme="majorHAnsi" w:hAnsiTheme="majorHAnsi" w:cstheme="majorHAnsi"/>
        </w:rPr>
        <w:t>.</w:t>
      </w:r>
    </w:p>
    <w:p w14:paraId="3553A877" w14:textId="77777777" w:rsidR="00E96689" w:rsidRPr="0098345A" w:rsidRDefault="00E96689" w:rsidP="00E05283">
      <w:pPr>
        <w:rPr>
          <w:rFonts w:asciiTheme="majorHAnsi" w:hAnsiTheme="majorHAnsi" w:cstheme="majorHAnsi"/>
        </w:rPr>
      </w:pPr>
    </w:p>
    <w:p w14:paraId="18EB181E" w14:textId="0AD7D7B8" w:rsidR="009C4EAE" w:rsidRPr="0098345A" w:rsidRDefault="00A26F25" w:rsidP="009C4EAE">
      <w:pPr>
        <w:rPr>
          <w:rFonts w:asciiTheme="majorHAnsi" w:hAnsiTheme="majorHAnsi" w:cstheme="majorHAnsi"/>
        </w:rPr>
      </w:pPr>
      <w:r w:rsidRPr="0098345A">
        <w:rPr>
          <w:rFonts w:asciiTheme="majorHAnsi" w:hAnsiTheme="majorHAnsi" w:cstheme="majorHAnsi"/>
          <w:b/>
          <w:bCs/>
        </w:rPr>
        <w:t>Capacity Building</w:t>
      </w:r>
      <w:r w:rsidR="007E68A4" w:rsidRPr="0098345A">
        <w:rPr>
          <w:rFonts w:asciiTheme="majorHAnsi" w:hAnsiTheme="majorHAnsi" w:cstheme="majorHAnsi"/>
        </w:rPr>
        <w:t xml:space="preserve"> </w:t>
      </w:r>
      <w:r w:rsidR="009C4EAE" w:rsidRPr="0098345A">
        <w:rPr>
          <w:rFonts w:asciiTheme="majorHAnsi" w:hAnsiTheme="majorHAnsi" w:cstheme="majorHAnsi"/>
        </w:rPr>
        <w:t xml:space="preserve">cuts </w:t>
      </w:r>
      <w:r w:rsidR="00E96689" w:rsidRPr="0098345A">
        <w:rPr>
          <w:rFonts w:asciiTheme="majorHAnsi" w:hAnsiTheme="majorHAnsi" w:cstheme="majorHAnsi"/>
        </w:rPr>
        <w:t>across and</w:t>
      </w:r>
      <w:r w:rsidR="00A41A27" w:rsidRPr="0098345A">
        <w:rPr>
          <w:rFonts w:asciiTheme="majorHAnsi" w:hAnsiTheme="majorHAnsi" w:cstheme="majorHAnsi"/>
        </w:rPr>
        <w:t xml:space="preserve"> supports the other domains through training</w:t>
      </w:r>
      <w:r w:rsidR="00561BB4">
        <w:rPr>
          <w:rFonts w:asciiTheme="majorHAnsi" w:hAnsiTheme="majorHAnsi" w:cstheme="majorHAnsi"/>
        </w:rPr>
        <w:t>, building</w:t>
      </w:r>
      <w:r w:rsidR="00A41A27" w:rsidRPr="0098345A">
        <w:rPr>
          <w:rFonts w:asciiTheme="majorHAnsi" w:hAnsiTheme="majorHAnsi" w:cstheme="majorHAnsi"/>
        </w:rPr>
        <w:t xml:space="preserve"> communities of practice and </w:t>
      </w:r>
      <w:r w:rsidR="00E96689" w:rsidRPr="0098345A">
        <w:rPr>
          <w:rFonts w:asciiTheme="majorHAnsi" w:hAnsiTheme="majorHAnsi" w:cstheme="majorHAnsi"/>
        </w:rPr>
        <w:t xml:space="preserve">other </w:t>
      </w:r>
      <w:r w:rsidR="00A41A27" w:rsidRPr="0098345A">
        <w:rPr>
          <w:rFonts w:asciiTheme="majorHAnsi" w:hAnsiTheme="majorHAnsi" w:cstheme="majorHAnsi"/>
        </w:rPr>
        <w:t xml:space="preserve">mechanisms </w:t>
      </w:r>
      <w:r w:rsidR="00E96689" w:rsidRPr="0098345A">
        <w:rPr>
          <w:rFonts w:asciiTheme="majorHAnsi" w:hAnsiTheme="majorHAnsi" w:cstheme="majorHAnsi"/>
        </w:rPr>
        <w:t>that enable Agencies uplift and cooperation. This is most strongly aligned to objective of creating effective national immigration agencies</w:t>
      </w:r>
      <w:r w:rsidR="00C962D7" w:rsidRPr="0098345A">
        <w:rPr>
          <w:rFonts w:asciiTheme="majorHAnsi" w:hAnsiTheme="majorHAnsi" w:cstheme="majorHAnsi"/>
        </w:rPr>
        <w:t xml:space="preserve">. </w:t>
      </w:r>
    </w:p>
    <w:p w14:paraId="70E2B20D" w14:textId="77777777" w:rsidR="009C4EAE" w:rsidRPr="0098345A" w:rsidRDefault="009C4EAE" w:rsidP="009C4EAE">
      <w:pPr>
        <w:rPr>
          <w:rFonts w:asciiTheme="majorHAnsi" w:hAnsiTheme="majorHAnsi" w:cstheme="majorHAnsi"/>
        </w:rPr>
      </w:pPr>
    </w:p>
    <w:p w14:paraId="1AA1F3F3" w14:textId="3D6D517A" w:rsidR="007E68A4" w:rsidRPr="0098345A" w:rsidRDefault="00436DEC" w:rsidP="00E05283">
      <w:pPr>
        <w:rPr>
          <w:rFonts w:asciiTheme="majorHAnsi" w:hAnsiTheme="majorHAnsi" w:cstheme="majorHAnsi"/>
        </w:rPr>
      </w:pPr>
      <w:r w:rsidRPr="0098345A">
        <w:rPr>
          <w:rFonts w:asciiTheme="majorHAnsi" w:hAnsiTheme="majorHAnsi" w:cstheme="majorHAnsi"/>
          <w:b/>
          <w:bCs/>
        </w:rPr>
        <w:t>Governance</w:t>
      </w:r>
      <w:r w:rsidR="009C4EAE" w:rsidRPr="0098345A">
        <w:rPr>
          <w:rFonts w:asciiTheme="majorHAnsi" w:hAnsiTheme="majorHAnsi" w:cstheme="majorHAnsi"/>
        </w:rPr>
        <w:t xml:space="preserve"> acknowledges the importance of </w:t>
      </w:r>
      <w:r w:rsidR="00165EE7" w:rsidRPr="0098345A">
        <w:rPr>
          <w:rFonts w:asciiTheme="majorHAnsi" w:hAnsiTheme="majorHAnsi" w:cstheme="majorHAnsi"/>
        </w:rPr>
        <w:t xml:space="preserve">a </w:t>
      </w:r>
      <w:r w:rsidR="009C4EAE" w:rsidRPr="0098345A">
        <w:rPr>
          <w:rFonts w:asciiTheme="majorHAnsi" w:hAnsiTheme="majorHAnsi" w:cstheme="majorHAnsi"/>
        </w:rPr>
        <w:t>continued strong Governance process that give</w:t>
      </w:r>
      <w:r w:rsidR="00724682">
        <w:rPr>
          <w:rFonts w:asciiTheme="majorHAnsi" w:hAnsiTheme="majorHAnsi" w:cstheme="majorHAnsi"/>
        </w:rPr>
        <w:t>s</w:t>
      </w:r>
      <w:r w:rsidR="009C4EAE" w:rsidRPr="0098345A">
        <w:rPr>
          <w:rFonts w:asciiTheme="majorHAnsi" w:hAnsiTheme="majorHAnsi" w:cstheme="majorHAnsi"/>
        </w:rPr>
        <w:t xml:space="preserve"> our </w:t>
      </w:r>
      <w:r w:rsidR="00C962D7" w:rsidRPr="0098345A">
        <w:rPr>
          <w:rFonts w:asciiTheme="majorHAnsi" w:hAnsiTheme="majorHAnsi" w:cstheme="majorHAnsi"/>
        </w:rPr>
        <w:t>Members</w:t>
      </w:r>
      <w:r w:rsidR="009C4EAE" w:rsidRPr="0098345A">
        <w:rPr>
          <w:rFonts w:asciiTheme="majorHAnsi" w:hAnsiTheme="majorHAnsi" w:cstheme="majorHAnsi"/>
        </w:rPr>
        <w:t xml:space="preserve"> and other Agencies confidence in our organisation</w:t>
      </w:r>
      <w:r w:rsidR="00165EE7" w:rsidRPr="0098345A">
        <w:rPr>
          <w:rFonts w:asciiTheme="majorHAnsi" w:hAnsiTheme="majorHAnsi" w:cstheme="majorHAnsi"/>
        </w:rPr>
        <w:t>.  It also identifies the need for strong governance processes amongst our membership that can be enhanced through regional support whe</w:t>
      </w:r>
      <w:r w:rsidR="00E05283" w:rsidRPr="0098345A">
        <w:rPr>
          <w:rFonts w:asciiTheme="majorHAnsi" w:hAnsiTheme="majorHAnsi" w:cstheme="majorHAnsi"/>
        </w:rPr>
        <w:t>r</w:t>
      </w:r>
      <w:r w:rsidR="00165EE7" w:rsidRPr="0098345A">
        <w:rPr>
          <w:rFonts w:asciiTheme="majorHAnsi" w:hAnsiTheme="majorHAnsi" w:cstheme="majorHAnsi"/>
        </w:rPr>
        <w:t>e possible.</w:t>
      </w:r>
    </w:p>
    <w:p w14:paraId="5FE64347" w14:textId="77777777" w:rsidR="00561BB4" w:rsidRPr="0098345A" w:rsidRDefault="00561BB4" w:rsidP="00934BD1">
      <w:pPr>
        <w:rPr>
          <w:rFonts w:asciiTheme="majorHAnsi" w:hAnsiTheme="majorHAnsi" w:cstheme="majorHAnsi"/>
        </w:rPr>
      </w:pPr>
    </w:p>
    <w:p w14:paraId="59658926" w14:textId="1EA5BA7F" w:rsidR="00DF51CD" w:rsidRPr="0098345A" w:rsidRDefault="00DF51CD" w:rsidP="00934BD1">
      <w:pPr>
        <w:rPr>
          <w:rFonts w:asciiTheme="majorHAnsi" w:hAnsiTheme="majorHAnsi" w:cstheme="majorHAnsi"/>
        </w:rPr>
      </w:pPr>
      <w:r w:rsidRPr="0098345A">
        <w:rPr>
          <w:rFonts w:asciiTheme="majorHAnsi" w:hAnsiTheme="majorHAnsi" w:cstheme="majorHAnsi"/>
        </w:rPr>
        <w:t>Combined</w:t>
      </w:r>
      <w:r w:rsidR="00561BB4">
        <w:rPr>
          <w:rFonts w:asciiTheme="majorHAnsi" w:hAnsiTheme="majorHAnsi" w:cstheme="majorHAnsi"/>
        </w:rPr>
        <w:t>,</w:t>
      </w:r>
      <w:r w:rsidRPr="0098345A">
        <w:rPr>
          <w:rFonts w:asciiTheme="majorHAnsi" w:hAnsiTheme="majorHAnsi" w:cstheme="majorHAnsi"/>
        </w:rPr>
        <w:t xml:space="preserve"> these </w:t>
      </w:r>
      <w:r w:rsidR="00165EE7" w:rsidRPr="0098345A">
        <w:rPr>
          <w:rFonts w:asciiTheme="majorHAnsi" w:hAnsiTheme="majorHAnsi" w:cstheme="majorHAnsi"/>
        </w:rPr>
        <w:t>form</w:t>
      </w:r>
      <w:r w:rsidRPr="0098345A">
        <w:rPr>
          <w:rFonts w:asciiTheme="majorHAnsi" w:hAnsiTheme="majorHAnsi" w:cstheme="majorHAnsi"/>
        </w:rPr>
        <w:t xml:space="preserve"> a set of strategies that re</w:t>
      </w:r>
      <w:r w:rsidR="00165EE7" w:rsidRPr="0098345A">
        <w:rPr>
          <w:rFonts w:asciiTheme="majorHAnsi" w:hAnsiTheme="majorHAnsi" w:cstheme="majorHAnsi"/>
        </w:rPr>
        <w:t>i</w:t>
      </w:r>
      <w:r w:rsidRPr="0098345A">
        <w:rPr>
          <w:rFonts w:asciiTheme="majorHAnsi" w:hAnsiTheme="majorHAnsi" w:cstheme="majorHAnsi"/>
        </w:rPr>
        <w:t xml:space="preserve">nforce each other and provide a </w:t>
      </w:r>
      <w:r w:rsidR="00EE174F" w:rsidRPr="0098345A">
        <w:rPr>
          <w:rFonts w:asciiTheme="majorHAnsi" w:hAnsiTheme="majorHAnsi" w:cstheme="majorHAnsi"/>
        </w:rPr>
        <w:t xml:space="preserve">collective </w:t>
      </w:r>
      <w:r w:rsidRPr="0098345A">
        <w:rPr>
          <w:rFonts w:asciiTheme="majorHAnsi" w:hAnsiTheme="majorHAnsi" w:cstheme="majorHAnsi"/>
        </w:rPr>
        <w:t>path towards our mission objectives. They also provide the flexibility to change how we might achieve outcomes in response to changing conditions.</w:t>
      </w:r>
    </w:p>
    <w:p w14:paraId="3501CD83" w14:textId="2135E239" w:rsidR="00EE174F" w:rsidRPr="0098345A" w:rsidRDefault="00EE174F" w:rsidP="00934BD1">
      <w:pPr>
        <w:rPr>
          <w:rFonts w:asciiTheme="majorHAnsi" w:hAnsiTheme="majorHAnsi" w:cstheme="majorHAnsi"/>
        </w:rPr>
      </w:pPr>
    </w:p>
    <w:p w14:paraId="10FC74CB" w14:textId="154EBB61" w:rsidR="00DF51CD" w:rsidRPr="0098345A" w:rsidRDefault="00DF51CD" w:rsidP="00934BD1">
      <w:pPr>
        <w:rPr>
          <w:rFonts w:asciiTheme="majorHAnsi" w:hAnsiTheme="majorHAnsi" w:cstheme="majorHAnsi"/>
        </w:rPr>
      </w:pPr>
    </w:p>
    <w:p w14:paraId="08774040" w14:textId="77777777" w:rsidR="00EE174F" w:rsidRPr="0098345A" w:rsidRDefault="00EE174F" w:rsidP="00934BD1">
      <w:pPr>
        <w:rPr>
          <w:rFonts w:asciiTheme="majorHAnsi" w:hAnsiTheme="majorHAnsi" w:cstheme="majorHAnsi"/>
        </w:rPr>
      </w:pPr>
    </w:p>
    <w:p w14:paraId="7CD50F4D" w14:textId="77777777" w:rsidR="00E36B1F" w:rsidRPr="0098345A" w:rsidRDefault="00E36B1F" w:rsidP="0098345A">
      <w:pPr>
        <w:pStyle w:val="Body"/>
        <w:jc w:val="left"/>
        <w:rPr>
          <w:rFonts w:asciiTheme="majorHAnsi" w:eastAsia="Calibri" w:hAnsiTheme="majorHAnsi" w:cstheme="majorHAnsi"/>
          <w:color w:val="auto"/>
          <w:lang w:val="en-AU"/>
        </w:rPr>
        <w:sectPr w:rsidR="00E36B1F" w:rsidRPr="0098345A">
          <w:headerReference w:type="even" r:id="rId15"/>
          <w:headerReference w:type="default" r:id="rId16"/>
          <w:headerReference w:type="first" r:id="rId17"/>
          <w:pgSz w:w="11900" w:h="16840"/>
          <w:pgMar w:top="1440" w:right="1440" w:bottom="1440" w:left="1440" w:header="708" w:footer="708" w:gutter="0"/>
          <w:cols w:space="720"/>
        </w:sectPr>
      </w:pPr>
    </w:p>
    <w:p w14:paraId="14B90A11" w14:textId="35425464" w:rsidR="00C01CAC" w:rsidRPr="0098345A" w:rsidRDefault="00E13413">
      <w:pPr>
        <w:pStyle w:val="Body"/>
        <w:jc w:val="left"/>
        <w:rPr>
          <w:rFonts w:asciiTheme="majorHAnsi" w:hAnsiTheme="majorHAnsi" w:cstheme="majorHAnsi"/>
          <w:color w:val="auto"/>
          <w:lang w:val="en-AU"/>
        </w:rPr>
        <w:sectPr w:rsidR="00C01CAC" w:rsidRPr="0098345A">
          <w:headerReference w:type="even" r:id="rId18"/>
          <w:headerReference w:type="default" r:id="rId19"/>
          <w:headerReference w:type="first" r:id="rId20"/>
          <w:pgSz w:w="11900" w:h="16840"/>
          <w:pgMar w:top="1440" w:right="1440" w:bottom="1440" w:left="1440" w:header="708" w:footer="708" w:gutter="0"/>
          <w:cols w:space="720"/>
        </w:sectPr>
      </w:pPr>
      <w:r w:rsidRPr="0098345A">
        <w:rPr>
          <w:rFonts w:asciiTheme="majorHAnsi" w:hAnsiTheme="majorHAnsi" w:cstheme="majorHAnsi"/>
          <w:noProof/>
          <w:color w:val="auto"/>
          <w:sz w:val="26"/>
          <w:szCs w:val="26"/>
          <w:lang w:val="en-NZ" w:eastAsia="en-NZ"/>
        </w:rPr>
        <w:lastRenderedPageBreak/>
        <mc:AlternateContent>
          <mc:Choice Requires="wps">
            <w:drawing>
              <wp:anchor distT="152400" distB="152400" distL="152400" distR="152400" simplePos="0" relativeHeight="251675648" behindDoc="0" locked="0" layoutInCell="1" allowOverlap="1" wp14:anchorId="5DFC0912" wp14:editId="5E3C5287">
                <wp:simplePos x="0" y="0"/>
                <wp:positionH relativeFrom="margin">
                  <wp:posOffset>-47625</wp:posOffset>
                </wp:positionH>
                <wp:positionV relativeFrom="line">
                  <wp:posOffset>1619250</wp:posOffset>
                </wp:positionV>
                <wp:extent cx="6405880" cy="2000250"/>
                <wp:effectExtent l="0" t="0" r="0" b="0"/>
                <wp:wrapTopAndBottom/>
                <wp:docPr id="1073741830" name="officeArt object" descr="Mission Objectives…"/>
                <wp:cNvGraphicFramePr/>
                <a:graphic xmlns:a="http://schemas.openxmlformats.org/drawingml/2006/main">
                  <a:graphicData uri="http://schemas.microsoft.com/office/word/2010/wordprocessingShape">
                    <wps:wsp>
                      <wps:cNvSpPr txBox="1"/>
                      <wps:spPr>
                        <a:xfrm>
                          <a:off x="0" y="0"/>
                          <a:ext cx="6405880" cy="2000250"/>
                        </a:xfrm>
                        <a:prstGeom prst="rect">
                          <a:avLst/>
                        </a:prstGeom>
                        <a:noFill/>
                        <a:ln w="12700">
                          <a:noFill/>
                          <a:miter lim="400000"/>
                        </a:ln>
                        <a:effectLst/>
                      </wps:spPr>
                      <wps:txbx>
                        <w:txbxContent>
                          <w:p w14:paraId="6687690C" w14:textId="244BFB25" w:rsidR="00F16B6D" w:rsidRPr="00002AC9" w:rsidRDefault="00F16B6D" w:rsidP="009A071C">
                            <w:pPr>
                              <w:pStyle w:val="Heading1"/>
                              <w:jc w:val="center"/>
                              <w:rPr>
                                <w:sz w:val="36"/>
                                <w:szCs w:val="36"/>
                                <w:shd w:val="clear" w:color="auto" w:fill="E7E7E7"/>
                              </w:rPr>
                            </w:pPr>
                            <w:bookmarkStart w:id="3" w:name="_Toc88819961"/>
                            <w:bookmarkStart w:id="4" w:name="_Toc89347684"/>
                            <w:r>
                              <w:rPr>
                                <w:sz w:val="36"/>
                                <w:szCs w:val="36"/>
                                <w:lang w:val="fr-FR"/>
                              </w:rPr>
                              <w:t xml:space="preserve">Our </w:t>
                            </w:r>
                            <w:r w:rsidRPr="00002AC9">
                              <w:rPr>
                                <w:sz w:val="36"/>
                                <w:szCs w:val="36"/>
                                <w:lang w:val="fr-FR"/>
                              </w:rPr>
                              <w:t>Mission Objectives</w:t>
                            </w:r>
                            <w:bookmarkEnd w:id="3"/>
                            <w:bookmarkEnd w:id="4"/>
                          </w:p>
                          <w:p w14:paraId="73D5E3C6" w14:textId="77777777" w:rsidR="00F16B6D" w:rsidRPr="009A071C" w:rsidRDefault="00F16B6D">
                            <w:pPr>
                              <w:pStyle w:val="Body"/>
                              <w:rPr>
                                <w:b/>
                                <w:bCs/>
                                <w:color w:val="2F5496" w:themeColor="accent1" w:themeShade="BF"/>
                                <w:sz w:val="28"/>
                                <w:szCs w:val="28"/>
                                <w:shd w:val="clear" w:color="auto" w:fill="E7E7E7"/>
                              </w:rPr>
                            </w:pPr>
                          </w:p>
                          <w:p w14:paraId="6F900AC7" w14:textId="77777777" w:rsidR="00F16B6D" w:rsidRPr="009A071C" w:rsidRDefault="00F16B6D">
                            <w:pPr>
                              <w:pStyle w:val="Body"/>
                              <w:rPr>
                                <w:color w:val="2F5496" w:themeColor="accent1" w:themeShade="BF"/>
                                <w:sz w:val="28"/>
                                <w:szCs w:val="28"/>
                              </w:rPr>
                            </w:pPr>
                            <w:r w:rsidRPr="009A071C">
                              <w:rPr>
                                <w:color w:val="2F5496" w:themeColor="accent1" w:themeShade="BF"/>
                                <w:sz w:val="28"/>
                                <w:szCs w:val="28"/>
                                <w:lang w:val="en-US"/>
                              </w:rPr>
                              <w:t>Enhance National immigration borders to contribute to international security</w:t>
                            </w:r>
                          </w:p>
                          <w:p w14:paraId="03FA6B35" w14:textId="77777777" w:rsidR="00F16B6D" w:rsidRPr="009A071C" w:rsidRDefault="00F16B6D">
                            <w:pPr>
                              <w:pStyle w:val="Body"/>
                              <w:rPr>
                                <w:color w:val="2F5496" w:themeColor="accent1" w:themeShade="BF"/>
                                <w:sz w:val="28"/>
                                <w:szCs w:val="28"/>
                              </w:rPr>
                            </w:pPr>
                          </w:p>
                          <w:p w14:paraId="38EF8DEC" w14:textId="77777777" w:rsidR="00F16B6D" w:rsidRPr="009A071C" w:rsidRDefault="00F16B6D">
                            <w:pPr>
                              <w:pStyle w:val="Body"/>
                              <w:rPr>
                                <w:color w:val="2F5496" w:themeColor="accent1" w:themeShade="BF"/>
                                <w:sz w:val="28"/>
                                <w:szCs w:val="28"/>
                              </w:rPr>
                            </w:pPr>
                            <w:r w:rsidRPr="009A071C">
                              <w:rPr>
                                <w:color w:val="2F5496" w:themeColor="accent1" w:themeShade="BF"/>
                                <w:sz w:val="28"/>
                                <w:szCs w:val="28"/>
                                <w:lang w:val="en-US"/>
                              </w:rPr>
                              <w:t>Facilitate cross border travel to support social and economic development</w:t>
                            </w:r>
                          </w:p>
                          <w:p w14:paraId="59245D04" w14:textId="77777777" w:rsidR="00F16B6D" w:rsidRPr="009A071C" w:rsidRDefault="00F16B6D">
                            <w:pPr>
                              <w:pStyle w:val="Body"/>
                              <w:rPr>
                                <w:color w:val="2F5496" w:themeColor="accent1" w:themeShade="BF"/>
                                <w:sz w:val="28"/>
                                <w:szCs w:val="28"/>
                              </w:rPr>
                            </w:pPr>
                          </w:p>
                          <w:p w14:paraId="63114AD4" w14:textId="77777777" w:rsidR="00F16B6D" w:rsidRPr="009A071C" w:rsidRDefault="00F16B6D">
                            <w:pPr>
                              <w:pStyle w:val="Body"/>
                              <w:rPr>
                                <w:color w:val="2F5496" w:themeColor="accent1" w:themeShade="BF"/>
                              </w:rPr>
                            </w:pPr>
                            <w:r w:rsidRPr="009A071C">
                              <w:rPr>
                                <w:color w:val="2F5496" w:themeColor="accent1" w:themeShade="BF"/>
                                <w:sz w:val="28"/>
                                <w:szCs w:val="28"/>
                                <w:lang w:val="en-US"/>
                              </w:rPr>
                              <w:t>Collaborate to create effective national immigration agencies</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fficeArt object" o:spid="_x0000_s1026" type="#_x0000_t202" alt="Mission Objectives…" style="position:absolute;margin-left:-3.75pt;margin-top:127.5pt;width:504.4pt;height:157.5pt;z-index:251675648;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" filled="f" stroked="f" strokeweight="1pt">
                <v:stroke miterlimit="4"/>
                <v:textbox inset="1.27mm,1.27mm,1.27mm,1.27mm">
                  <w:txbxContent>
                    <w:p w14:paraId="6687690C" w14:textId="244BFB25" w:rsidR="00D82C69" w:rsidRPr="00002AC9" w:rsidRDefault="00D82C69" w:rsidP="009A071C">
                      <w:pPr>
                        <w:pStyle w:val="Heading1"/>
                        <w:jc w:val="center"/>
                        <w:rPr>
                          <w:sz w:val="36"/>
                          <w:szCs w:val="36"/>
                          <w:shd w:val="clear" w:color="auto" w:fill="E7E7E7"/>
                        </w:rPr>
                      </w:pPr>
                      <w:bookmarkStart w:id="5" w:name="_Toc88819961"/>
                      <w:bookmarkStart w:id="6" w:name="_Toc89347684"/>
                      <w:r>
                        <w:rPr>
                          <w:sz w:val="36"/>
                          <w:szCs w:val="36"/>
                          <w:lang w:val="fr-FR"/>
                        </w:rPr>
                        <w:t xml:space="preserve">Our </w:t>
                      </w:r>
                      <w:r w:rsidRPr="00002AC9">
                        <w:rPr>
                          <w:sz w:val="36"/>
                          <w:szCs w:val="36"/>
                          <w:lang w:val="fr-FR"/>
                        </w:rPr>
                        <w:t>Mission Objectives</w:t>
                      </w:r>
                      <w:bookmarkEnd w:id="5"/>
                      <w:bookmarkEnd w:id="6"/>
                    </w:p>
                    <w:p w14:paraId="73D5E3C6" w14:textId="77777777" w:rsidR="00D82C69" w:rsidRPr="009A071C" w:rsidRDefault="00D82C69">
                      <w:pPr>
                        <w:pStyle w:val="Body"/>
                        <w:rPr>
                          <w:b/>
                          <w:bCs/>
                          <w:color w:val="2F5496" w:themeColor="accent1" w:themeShade="BF"/>
                          <w:sz w:val="28"/>
                          <w:szCs w:val="28"/>
                          <w:shd w:val="clear" w:color="auto" w:fill="E7E7E7"/>
                        </w:rPr>
                      </w:pPr>
                    </w:p>
                    <w:p w14:paraId="6F900AC7" w14:textId="77777777" w:rsidR="00D82C69" w:rsidRPr="009A071C" w:rsidRDefault="00D82C69">
                      <w:pPr>
                        <w:pStyle w:val="Body"/>
                        <w:rPr>
                          <w:color w:val="2F5496" w:themeColor="accent1" w:themeShade="BF"/>
                          <w:sz w:val="28"/>
                          <w:szCs w:val="28"/>
                        </w:rPr>
                      </w:pPr>
                      <w:r w:rsidRPr="009A071C">
                        <w:rPr>
                          <w:color w:val="2F5496" w:themeColor="accent1" w:themeShade="BF"/>
                          <w:sz w:val="28"/>
                          <w:szCs w:val="28"/>
                          <w:lang w:val="en-US"/>
                        </w:rPr>
                        <w:t>Enhance National immigration borders to contribute to international security</w:t>
                      </w:r>
                    </w:p>
                    <w:p w14:paraId="03FA6B35" w14:textId="77777777" w:rsidR="00D82C69" w:rsidRPr="009A071C" w:rsidRDefault="00D82C69">
                      <w:pPr>
                        <w:pStyle w:val="Body"/>
                        <w:rPr>
                          <w:color w:val="2F5496" w:themeColor="accent1" w:themeShade="BF"/>
                          <w:sz w:val="28"/>
                          <w:szCs w:val="28"/>
                        </w:rPr>
                      </w:pPr>
                    </w:p>
                    <w:p w14:paraId="38EF8DEC" w14:textId="77777777" w:rsidR="00D82C69" w:rsidRPr="009A071C" w:rsidRDefault="00D82C69">
                      <w:pPr>
                        <w:pStyle w:val="Body"/>
                        <w:rPr>
                          <w:color w:val="2F5496" w:themeColor="accent1" w:themeShade="BF"/>
                          <w:sz w:val="28"/>
                          <w:szCs w:val="28"/>
                        </w:rPr>
                      </w:pPr>
                      <w:r w:rsidRPr="009A071C">
                        <w:rPr>
                          <w:color w:val="2F5496" w:themeColor="accent1" w:themeShade="BF"/>
                          <w:sz w:val="28"/>
                          <w:szCs w:val="28"/>
                          <w:lang w:val="en-US"/>
                        </w:rPr>
                        <w:t>Facilitate cross border travel to support social and economic development</w:t>
                      </w:r>
                    </w:p>
                    <w:p w14:paraId="59245D04" w14:textId="77777777" w:rsidR="00D82C69" w:rsidRPr="009A071C" w:rsidRDefault="00D82C69">
                      <w:pPr>
                        <w:pStyle w:val="Body"/>
                        <w:rPr>
                          <w:color w:val="2F5496" w:themeColor="accent1" w:themeShade="BF"/>
                          <w:sz w:val="28"/>
                          <w:szCs w:val="28"/>
                        </w:rPr>
                      </w:pPr>
                    </w:p>
                    <w:p w14:paraId="63114AD4" w14:textId="77777777" w:rsidR="00D82C69" w:rsidRPr="009A071C" w:rsidRDefault="00D82C69">
                      <w:pPr>
                        <w:pStyle w:val="Body"/>
                        <w:rPr>
                          <w:color w:val="2F5496" w:themeColor="accent1" w:themeShade="BF"/>
                        </w:rPr>
                      </w:pPr>
                      <w:r w:rsidRPr="009A071C">
                        <w:rPr>
                          <w:color w:val="2F5496" w:themeColor="accent1" w:themeShade="BF"/>
                          <w:sz w:val="28"/>
                          <w:szCs w:val="28"/>
                          <w:lang w:val="en-US"/>
                        </w:rPr>
                        <w:t>Collaborate to create effective national immigration agencies</w:t>
                      </w:r>
                    </w:p>
                  </w:txbxContent>
                </v:textbox>
                <w10:wrap type="topAndBottom" anchorx="margin" anchory="line"/>
              </v:shape>
            </w:pict>
          </mc:Fallback>
        </mc:AlternateContent>
      </w:r>
      <w:r w:rsidR="00E910B4" w:rsidRPr="0098345A">
        <w:rPr>
          <w:rFonts w:asciiTheme="majorHAnsi" w:hAnsiTheme="majorHAnsi" w:cstheme="majorHAnsi"/>
          <w:b/>
          <w:bCs/>
          <w:noProof/>
          <w:color w:val="auto"/>
          <w:lang w:val="en-NZ" w:eastAsia="en-NZ"/>
        </w:rPr>
        <mc:AlternateContent>
          <mc:Choice Requires="wps">
            <w:drawing>
              <wp:anchor distT="152400" distB="152400" distL="152400" distR="152400" simplePos="0" relativeHeight="251686912" behindDoc="0" locked="0" layoutInCell="1" allowOverlap="1" wp14:anchorId="6390185C" wp14:editId="14FBA7BC">
                <wp:simplePos x="0" y="0"/>
                <wp:positionH relativeFrom="margin">
                  <wp:posOffset>-47625</wp:posOffset>
                </wp:positionH>
                <wp:positionV relativeFrom="line">
                  <wp:posOffset>386715</wp:posOffset>
                </wp:positionV>
                <wp:extent cx="6112510" cy="1162050"/>
                <wp:effectExtent l="0" t="0" r="2540" b="0"/>
                <wp:wrapTopAndBottom/>
                <wp:docPr id="1073741829" name="officeArt object" descr="Vision…"/>
                <wp:cNvGraphicFramePr/>
                <a:graphic xmlns:a="http://schemas.openxmlformats.org/drawingml/2006/main">
                  <a:graphicData uri="http://schemas.microsoft.com/office/word/2010/wordprocessingShape">
                    <wps:wsp>
                      <wps:cNvSpPr txBox="1"/>
                      <wps:spPr>
                        <a:xfrm>
                          <a:off x="0" y="0"/>
                          <a:ext cx="6112510" cy="1162050"/>
                        </a:xfrm>
                        <a:prstGeom prst="rect">
                          <a:avLst/>
                        </a:prstGeom>
                        <a:noFill/>
                        <a:ln w="12700">
                          <a:noFill/>
                          <a:miter lim="400000"/>
                        </a:ln>
                        <a:effectLst/>
                      </wps:spPr>
                      <wps:txbx>
                        <w:txbxContent>
                          <w:p w14:paraId="4A38B8D1" w14:textId="77F0EEC3" w:rsidR="00F16B6D" w:rsidRPr="00002AC9" w:rsidRDefault="00F16B6D" w:rsidP="009A071C">
                            <w:pPr>
                              <w:pStyle w:val="Heading1"/>
                              <w:jc w:val="center"/>
                              <w:rPr>
                                <w:sz w:val="36"/>
                                <w:szCs w:val="36"/>
                                <w:lang w:val="fr-FR"/>
                              </w:rPr>
                            </w:pPr>
                            <w:bookmarkStart w:id="5" w:name="_Toc88819960"/>
                            <w:bookmarkStart w:id="6" w:name="_Toc89347685"/>
                            <w:r>
                              <w:rPr>
                                <w:sz w:val="36"/>
                                <w:szCs w:val="36"/>
                                <w:lang w:val="fr-FR"/>
                              </w:rPr>
                              <w:t xml:space="preserve">Our </w:t>
                            </w:r>
                            <w:r w:rsidRPr="00002AC9">
                              <w:rPr>
                                <w:sz w:val="36"/>
                                <w:szCs w:val="36"/>
                                <w:lang w:val="fr-FR"/>
                              </w:rPr>
                              <w:t>Vision</w:t>
                            </w:r>
                            <w:bookmarkEnd w:id="5"/>
                            <w:bookmarkEnd w:id="6"/>
                          </w:p>
                          <w:p w14:paraId="7D17178B" w14:textId="77777777" w:rsidR="00F16B6D" w:rsidRPr="004C5578" w:rsidRDefault="00F16B6D">
                            <w:pPr>
                              <w:pStyle w:val="Body"/>
                              <w:rPr>
                                <w:color w:val="2F5496" w:themeColor="accent1" w:themeShade="BF"/>
                              </w:rPr>
                            </w:pPr>
                            <w:r w:rsidRPr="004C5578">
                              <w:rPr>
                                <w:color w:val="2F5496" w:themeColor="accent1" w:themeShade="BF"/>
                                <w:sz w:val="28"/>
                                <w:szCs w:val="28"/>
                                <w:lang w:val="en-US"/>
                              </w:rPr>
                              <w:t>Secure international movement of people for safe and prosperous Pacific Communities</w:t>
                            </w:r>
                          </w:p>
                        </w:txbxContent>
                      </wps:txbx>
                      <wps:bodyPr wrap="square" lIns="45719" tIns="45719" rIns="45719" bIns="45719" numCol="1" anchor="t"/>
                    </wps:wsp>
                  </a:graphicData>
                </a:graphic>
                <wp14:sizeRelV relativeFrom="margin">
                  <wp14:pctHeight>0</wp14:pctHeight>
                </wp14:sizeRelV>
              </wp:anchor>
            </w:drawing>
          </mc:Choice>
          <mc:Fallback>
            <w:pict>
              <v:shape id="_x0000_s1027" type="#_x0000_t202" alt="Vision…" style="position:absolute;margin-left:-3.75pt;margin-top:30.45pt;width:481.3pt;height:91.5pt;z-index:251686912;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" filled="f" stroked="f" strokeweight="1pt">
                <v:stroke miterlimit="4"/>
                <v:textbox inset="1.27mm,1.27mm,1.27mm,1.27mm">
                  <w:txbxContent>
                    <w:p w14:paraId="4A38B8D1" w14:textId="77F0EEC3" w:rsidR="00D82C69" w:rsidRPr="00002AC9" w:rsidRDefault="00D82C69" w:rsidP="009A071C">
                      <w:pPr>
                        <w:pStyle w:val="Heading1"/>
                        <w:jc w:val="center"/>
                        <w:rPr>
                          <w:sz w:val="36"/>
                          <w:szCs w:val="36"/>
                          <w:lang w:val="fr-FR"/>
                        </w:rPr>
                      </w:pPr>
                      <w:bookmarkStart w:id="9" w:name="_Toc88819960"/>
                      <w:bookmarkStart w:id="10" w:name="_Toc89347685"/>
                      <w:r>
                        <w:rPr>
                          <w:sz w:val="36"/>
                          <w:szCs w:val="36"/>
                          <w:lang w:val="fr-FR"/>
                        </w:rPr>
                        <w:t xml:space="preserve">Our </w:t>
                      </w:r>
                      <w:r w:rsidRPr="00002AC9">
                        <w:rPr>
                          <w:sz w:val="36"/>
                          <w:szCs w:val="36"/>
                          <w:lang w:val="fr-FR"/>
                        </w:rPr>
                        <w:t>Vision</w:t>
                      </w:r>
                      <w:bookmarkEnd w:id="9"/>
                      <w:bookmarkEnd w:id="10"/>
                    </w:p>
                    <w:p w14:paraId="7D17178B" w14:textId="77777777" w:rsidR="00D82C69" w:rsidRPr="004C5578" w:rsidRDefault="00D82C69">
                      <w:pPr>
                        <w:pStyle w:val="Body"/>
                        <w:rPr>
                          <w:color w:val="2F5496" w:themeColor="accent1" w:themeShade="BF"/>
                        </w:rPr>
                      </w:pPr>
                      <w:r w:rsidRPr="004C5578">
                        <w:rPr>
                          <w:color w:val="2F5496" w:themeColor="accent1" w:themeShade="BF"/>
                          <w:sz w:val="28"/>
                          <w:szCs w:val="28"/>
                          <w:lang w:val="en-US"/>
                        </w:rPr>
                        <w:t>Secure international movement of people for safe and prosperous Pacific Communities</w:t>
                      </w:r>
                    </w:p>
                  </w:txbxContent>
                </v:textbox>
                <w10:wrap type="topAndBottom" anchorx="margin" anchory="line"/>
              </v:shape>
            </w:pict>
          </mc:Fallback>
        </mc:AlternateContent>
      </w:r>
    </w:p>
    <w:p w14:paraId="19C3E2DA" w14:textId="6982E480" w:rsidR="00B50FB9" w:rsidRPr="0098345A" w:rsidRDefault="0098345A" w:rsidP="00B50FB9">
      <w:pPr>
        <w:pStyle w:val="Heading1"/>
        <w:rPr>
          <w:rFonts w:cstheme="majorHAnsi"/>
        </w:rPr>
      </w:pPr>
      <w:bookmarkStart w:id="7" w:name="_Toc88819962"/>
      <w:bookmarkStart w:id="8" w:name="_Toc89347686"/>
      <w:r>
        <w:rPr>
          <w:rFonts w:cstheme="majorHAnsi"/>
        </w:rPr>
        <w:lastRenderedPageBreak/>
        <w:t>P</w:t>
      </w:r>
      <w:r w:rsidR="00E910B4" w:rsidRPr="0098345A">
        <w:rPr>
          <w:rFonts w:cstheme="majorHAnsi"/>
        </w:rPr>
        <w:t>IDC Achievement Summary</w:t>
      </w:r>
      <w:bookmarkEnd w:id="7"/>
      <w:bookmarkEnd w:id="8"/>
    </w:p>
    <w:p w14:paraId="30FCB148" w14:textId="77777777" w:rsidR="00E65D8E" w:rsidRPr="0098345A" w:rsidRDefault="00E65D8E" w:rsidP="00E65D8E">
      <w:pPr>
        <w:jc w:val="both"/>
        <w:rPr>
          <w:rFonts w:asciiTheme="majorHAnsi" w:hAnsiTheme="majorHAnsi" w:cstheme="majorHAnsi"/>
        </w:rPr>
      </w:pPr>
      <w:r w:rsidRPr="0098345A">
        <w:rPr>
          <w:rFonts w:asciiTheme="majorHAnsi" w:hAnsiTheme="majorHAnsi" w:cstheme="majorHAnsi"/>
        </w:rPr>
        <w:t>In 2016 the PIDC Secretariat relocated from Fiji to Samoa and formally established its legal entity status through a regional MoU and a Headquarters Agreement with the Government of Samoa.</w:t>
      </w:r>
    </w:p>
    <w:p w14:paraId="6929E142" w14:textId="77777777" w:rsidR="00E65D8E" w:rsidRPr="0098345A" w:rsidRDefault="00E65D8E" w:rsidP="00E65D8E">
      <w:pPr>
        <w:jc w:val="both"/>
        <w:rPr>
          <w:rFonts w:asciiTheme="majorHAnsi" w:hAnsiTheme="majorHAnsi" w:cstheme="majorHAnsi"/>
        </w:rPr>
      </w:pPr>
    </w:p>
    <w:p w14:paraId="06B39379" w14:textId="79699396" w:rsidR="00E65D8E" w:rsidRPr="0098345A" w:rsidRDefault="00E65D8E" w:rsidP="00E65D8E">
      <w:pPr>
        <w:jc w:val="both"/>
        <w:rPr>
          <w:rFonts w:asciiTheme="majorHAnsi" w:hAnsiTheme="majorHAnsi" w:cstheme="majorHAnsi"/>
        </w:rPr>
      </w:pPr>
      <w:r w:rsidRPr="0098345A">
        <w:rPr>
          <w:rFonts w:asciiTheme="majorHAnsi" w:hAnsiTheme="majorHAnsi" w:cstheme="majorHAnsi"/>
        </w:rPr>
        <w:t xml:space="preserve">In 2019 PIDC launched its new three-year Strategic Plan scheduled to conclude at the end of 2021. Key achievements during that Strategic Plan period included: </w:t>
      </w:r>
    </w:p>
    <w:p w14:paraId="322D2B0D" w14:textId="77777777" w:rsidR="00E65D8E" w:rsidRPr="0098345A" w:rsidRDefault="00E65D8E" w:rsidP="00E65D8E">
      <w:pPr>
        <w:jc w:val="both"/>
        <w:rPr>
          <w:rFonts w:asciiTheme="majorHAnsi" w:hAnsiTheme="majorHAnsi" w:cstheme="majorHAnsi"/>
        </w:rPr>
      </w:pPr>
    </w:p>
    <w:p w14:paraId="32B9A97E" w14:textId="795F75C7" w:rsidR="00165EE7" w:rsidRPr="0098345A" w:rsidRDefault="00165EE7" w:rsidP="00A15687">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The exponential growth of the PIDC Information and Intelligence Networks through the establishment of the NCP and Profiling Group Networks prior to border closures caused by COVID-19;</w:t>
      </w:r>
    </w:p>
    <w:p w14:paraId="09D95E01" w14:textId="2A0E83F7"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The increase of Membership of the Organisation with American Samoa and Tokelau joining PIDC in 2019;</w:t>
      </w:r>
    </w:p>
    <w:p w14:paraId="72F7FC64" w14:textId="6EA835CC"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 xml:space="preserve">Significant growth of the universalization of the PIDC regional MoA on Information Sharing with only one Member left to join the arrangement endorsed by Members in 2018; </w:t>
      </w:r>
    </w:p>
    <w:p w14:paraId="2E9A72BA" w14:textId="457BB8F4"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The launch of the accredited academic online Post Graduate Diploma in Border Security programme in partnership with the University of the South Pacific</w:t>
      </w:r>
      <w:r w:rsidR="00165EE7" w:rsidRPr="0098345A">
        <w:rPr>
          <w:rFonts w:asciiTheme="majorHAnsi" w:hAnsiTheme="majorHAnsi" w:cstheme="majorHAnsi"/>
          <w:lang w:val="en-GB"/>
        </w:rPr>
        <w:t>;</w:t>
      </w:r>
    </w:p>
    <w:p w14:paraId="763020B5" w14:textId="77777777"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The continuation of institutional strengthening programmes that had commenced in areas such as:</w:t>
      </w:r>
    </w:p>
    <w:p w14:paraId="2F63C979" w14:textId="0AF97ED4" w:rsidR="00E65D8E" w:rsidRPr="0098345A" w:rsidRDefault="00E65D8E" w:rsidP="00E65D8E">
      <w:pPr>
        <w:pStyle w:val="ListParagraph"/>
        <w:ind w:left="1418" w:hanging="142"/>
        <w:jc w:val="both"/>
        <w:rPr>
          <w:rFonts w:asciiTheme="majorHAnsi" w:hAnsiTheme="majorHAnsi" w:cstheme="majorHAnsi"/>
          <w:lang w:val="en-GB"/>
        </w:rPr>
      </w:pPr>
      <w:r w:rsidRPr="0098345A">
        <w:rPr>
          <w:rFonts w:asciiTheme="majorHAnsi" w:hAnsiTheme="majorHAnsi" w:cstheme="majorHAnsi"/>
          <w:lang w:val="en-GB"/>
        </w:rPr>
        <w:t xml:space="preserve">-  Legislation </w:t>
      </w:r>
      <w:r w:rsidR="00165EE7" w:rsidRPr="0098345A">
        <w:rPr>
          <w:rFonts w:asciiTheme="majorHAnsi" w:hAnsiTheme="majorHAnsi" w:cstheme="majorHAnsi"/>
          <w:lang w:val="en-GB"/>
        </w:rPr>
        <w:t>- Seven</w:t>
      </w:r>
      <w:r w:rsidRPr="0098345A">
        <w:rPr>
          <w:rFonts w:asciiTheme="majorHAnsi" w:hAnsiTheme="majorHAnsi" w:cstheme="majorHAnsi"/>
          <w:lang w:val="en-GB"/>
        </w:rPr>
        <w:t xml:space="preserve"> Members supported to </w:t>
      </w:r>
      <w:r w:rsidR="00165EE7" w:rsidRPr="0098345A">
        <w:rPr>
          <w:rFonts w:asciiTheme="majorHAnsi" w:hAnsiTheme="majorHAnsi" w:cstheme="majorHAnsi"/>
          <w:lang w:val="en-GB"/>
        </w:rPr>
        <w:t>modernise immigration or passport</w:t>
      </w:r>
      <w:r w:rsidRPr="0098345A">
        <w:rPr>
          <w:rFonts w:asciiTheme="majorHAnsi" w:hAnsiTheme="majorHAnsi" w:cstheme="majorHAnsi"/>
          <w:lang w:val="en-GB"/>
        </w:rPr>
        <w:t xml:space="preserve"> legislation</w:t>
      </w:r>
    </w:p>
    <w:p w14:paraId="2234FB67" w14:textId="0D134907" w:rsidR="00E65D8E" w:rsidRPr="0098345A" w:rsidRDefault="00E65D8E" w:rsidP="00E65D8E">
      <w:pPr>
        <w:pStyle w:val="ListParagraph"/>
        <w:ind w:left="1418" w:hanging="142"/>
        <w:jc w:val="both"/>
        <w:rPr>
          <w:rFonts w:asciiTheme="majorHAnsi" w:hAnsiTheme="majorHAnsi" w:cstheme="majorHAnsi"/>
          <w:lang w:val="en-GB"/>
        </w:rPr>
      </w:pPr>
      <w:r w:rsidRPr="0098345A">
        <w:rPr>
          <w:rFonts w:asciiTheme="majorHAnsi" w:hAnsiTheme="majorHAnsi" w:cstheme="majorHAnsi"/>
          <w:lang w:val="en-GB"/>
        </w:rPr>
        <w:t xml:space="preserve">- Standard Operating Procedures – </w:t>
      </w:r>
      <w:r w:rsidR="00391A38" w:rsidRPr="0098345A">
        <w:rPr>
          <w:rFonts w:asciiTheme="majorHAnsi" w:hAnsiTheme="majorHAnsi" w:cstheme="majorHAnsi"/>
          <w:lang w:val="en-GB"/>
        </w:rPr>
        <w:t>Six</w:t>
      </w:r>
      <w:r w:rsidRPr="0098345A">
        <w:rPr>
          <w:rFonts w:asciiTheme="majorHAnsi" w:hAnsiTheme="majorHAnsi" w:cstheme="majorHAnsi"/>
          <w:lang w:val="en-GB"/>
        </w:rPr>
        <w:t xml:space="preserve"> Members supported to develop</w:t>
      </w:r>
      <w:r w:rsidR="00165EE7" w:rsidRPr="0098345A">
        <w:rPr>
          <w:rFonts w:asciiTheme="majorHAnsi" w:hAnsiTheme="majorHAnsi" w:cstheme="majorHAnsi"/>
          <w:lang w:val="en-GB"/>
        </w:rPr>
        <w:t xml:space="preserve"> </w:t>
      </w:r>
      <w:r w:rsidRPr="0098345A">
        <w:rPr>
          <w:rFonts w:asciiTheme="majorHAnsi" w:hAnsiTheme="majorHAnsi" w:cstheme="majorHAnsi"/>
          <w:lang w:val="en-GB"/>
        </w:rPr>
        <w:t>new modern SOPs</w:t>
      </w:r>
    </w:p>
    <w:p w14:paraId="659D6D17" w14:textId="1FC910FA" w:rsidR="00E65D8E" w:rsidRPr="0098345A" w:rsidRDefault="00E65D8E" w:rsidP="00E65D8E">
      <w:pPr>
        <w:pStyle w:val="ListParagraph"/>
        <w:ind w:left="1418" w:hanging="142"/>
        <w:jc w:val="both"/>
        <w:rPr>
          <w:rFonts w:asciiTheme="majorHAnsi" w:hAnsiTheme="majorHAnsi" w:cstheme="majorHAnsi"/>
          <w:lang w:val="en-GB"/>
        </w:rPr>
      </w:pPr>
      <w:r w:rsidRPr="0098345A">
        <w:rPr>
          <w:rFonts w:asciiTheme="majorHAnsi" w:hAnsiTheme="majorHAnsi" w:cstheme="majorHAnsi"/>
          <w:lang w:val="en-GB"/>
        </w:rPr>
        <w:t xml:space="preserve">- Data Collection – </w:t>
      </w:r>
      <w:r w:rsidR="00391A38" w:rsidRPr="0098345A">
        <w:rPr>
          <w:rFonts w:asciiTheme="majorHAnsi" w:hAnsiTheme="majorHAnsi" w:cstheme="majorHAnsi"/>
          <w:lang w:val="en-GB"/>
        </w:rPr>
        <w:t>Two</w:t>
      </w:r>
      <w:r w:rsidRPr="0098345A">
        <w:rPr>
          <w:rFonts w:asciiTheme="majorHAnsi" w:hAnsiTheme="majorHAnsi" w:cstheme="majorHAnsi"/>
          <w:lang w:val="en-GB"/>
        </w:rPr>
        <w:t xml:space="preserve"> Members supported to introduce new border electronic information collection systems</w:t>
      </w:r>
    </w:p>
    <w:p w14:paraId="348310FD" w14:textId="2817CDF5" w:rsidR="00E65D8E" w:rsidRPr="0098345A" w:rsidRDefault="00E65D8E" w:rsidP="00A15687">
      <w:pPr>
        <w:pStyle w:val="ListParagraph"/>
        <w:ind w:left="1418" w:hanging="142"/>
        <w:jc w:val="both"/>
        <w:rPr>
          <w:rFonts w:asciiTheme="majorHAnsi" w:hAnsiTheme="majorHAnsi" w:cstheme="majorHAnsi"/>
        </w:rPr>
      </w:pPr>
      <w:r w:rsidRPr="0098345A">
        <w:rPr>
          <w:rFonts w:asciiTheme="majorHAnsi" w:hAnsiTheme="majorHAnsi" w:cstheme="majorHAnsi"/>
          <w:lang w:val="en-GB"/>
        </w:rPr>
        <w:t xml:space="preserve">- Strategic Planning – </w:t>
      </w:r>
      <w:r w:rsidR="00165EE7" w:rsidRPr="0098345A">
        <w:rPr>
          <w:rFonts w:asciiTheme="majorHAnsi" w:hAnsiTheme="majorHAnsi" w:cstheme="majorHAnsi"/>
          <w:lang w:val="en-GB"/>
        </w:rPr>
        <w:t>One</w:t>
      </w:r>
      <w:r w:rsidRPr="0098345A">
        <w:rPr>
          <w:rFonts w:asciiTheme="majorHAnsi" w:hAnsiTheme="majorHAnsi" w:cstheme="majorHAnsi"/>
          <w:lang w:val="en-GB"/>
        </w:rPr>
        <w:t xml:space="preserve"> Member supported to develop Strategic </w:t>
      </w:r>
      <w:r w:rsidR="0050123A" w:rsidRPr="0098345A">
        <w:rPr>
          <w:rFonts w:asciiTheme="majorHAnsi" w:hAnsiTheme="majorHAnsi" w:cstheme="majorHAnsi"/>
          <w:lang w:val="en-GB"/>
        </w:rPr>
        <w:t>Plan;</w:t>
      </w:r>
      <w:r w:rsidRPr="0098345A">
        <w:rPr>
          <w:rFonts w:asciiTheme="majorHAnsi" w:hAnsiTheme="majorHAnsi" w:cstheme="majorHAnsi"/>
          <w:lang w:val="en-GB"/>
        </w:rPr>
        <w:t xml:space="preserve"> </w:t>
      </w:r>
      <w:r w:rsidR="00165EE7" w:rsidRPr="0098345A">
        <w:rPr>
          <w:rFonts w:asciiTheme="majorHAnsi" w:hAnsiTheme="majorHAnsi" w:cstheme="majorHAnsi"/>
          <w:lang w:val="en-GB"/>
        </w:rPr>
        <w:t xml:space="preserve">Seven </w:t>
      </w:r>
      <w:r w:rsidRPr="0098345A">
        <w:rPr>
          <w:rFonts w:asciiTheme="majorHAnsi" w:hAnsiTheme="majorHAnsi" w:cstheme="majorHAnsi"/>
          <w:lang w:val="en-GB"/>
        </w:rPr>
        <w:t>Members supported to develop Strategic Plan Frameworks;</w:t>
      </w:r>
    </w:p>
    <w:p w14:paraId="232F76AE" w14:textId="1AF2664C"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The significant raising of the PIDC profile through Pacific Islands Forum Frameworks and inaugural representation at the IOM GRCP Conference</w:t>
      </w:r>
      <w:r w:rsidR="00165EE7" w:rsidRPr="0098345A">
        <w:rPr>
          <w:rFonts w:asciiTheme="majorHAnsi" w:hAnsiTheme="majorHAnsi" w:cstheme="majorHAnsi"/>
          <w:lang w:val="en-GB"/>
        </w:rPr>
        <w:t xml:space="preserve">; </w:t>
      </w:r>
    </w:p>
    <w:p w14:paraId="6FCBD10B" w14:textId="77777777"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The continued development of additional updated regional resources as part of a PIDC Modernisation Toolbox to support Members</w:t>
      </w:r>
      <w:r w:rsidRPr="0098345A">
        <w:rPr>
          <w:rStyle w:val="FootnoteReference"/>
          <w:rFonts w:asciiTheme="majorHAnsi" w:hAnsiTheme="majorHAnsi" w:cstheme="majorHAnsi"/>
          <w:lang w:val="en-GB"/>
        </w:rPr>
        <w:footnoteReference w:id="1"/>
      </w:r>
      <w:r w:rsidRPr="0098345A">
        <w:rPr>
          <w:rFonts w:asciiTheme="majorHAnsi" w:hAnsiTheme="majorHAnsi" w:cstheme="majorHAnsi"/>
          <w:lang w:val="en-GB"/>
        </w:rPr>
        <w:t xml:space="preserve">; </w:t>
      </w:r>
    </w:p>
    <w:p w14:paraId="791F8FC0" w14:textId="2DEB7CA1"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Completion of several regional training</w:t>
      </w:r>
      <w:r w:rsidR="00391A38" w:rsidRPr="0098345A">
        <w:rPr>
          <w:rFonts w:asciiTheme="majorHAnsi" w:hAnsiTheme="majorHAnsi" w:cstheme="majorHAnsi"/>
          <w:lang w:val="en-GB"/>
        </w:rPr>
        <w:t xml:space="preserve"> courses</w:t>
      </w:r>
      <w:r w:rsidRPr="0098345A">
        <w:rPr>
          <w:rFonts w:asciiTheme="majorHAnsi" w:hAnsiTheme="majorHAnsi" w:cstheme="majorHAnsi"/>
          <w:lang w:val="en-GB"/>
        </w:rPr>
        <w:t xml:space="preserve"> on leadership, information and intelligence sharing, strategic planning, immigration profiling</w:t>
      </w:r>
      <w:r w:rsidR="00165EE7" w:rsidRPr="0098345A">
        <w:rPr>
          <w:rFonts w:asciiTheme="majorHAnsi" w:hAnsiTheme="majorHAnsi" w:cstheme="majorHAnsi"/>
          <w:lang w:val="en-GB"/>
        </w:rPr>
        <w:t>;</w:t>
      </w:r>
    </w:p>
    <w:p w14:paraId="4ADAA339" w14:textId="3ACF032D"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Completion of an intensive Human Resources Review of the Secretariat as required by its Employee Regulations</w:t>
      </w:r>
      <w:r w:rsidR="00165EE7" w:rsidRPr="0098345A">
        <w:rPr>
          <w:rFonts w:asciiTheme="majorHAnsi" w:hAnsiTheme="majorHAnsi" w:cstheme="majorHAnsi"/>
          <w:lang w:val="en-GB"/>
        </w:rPr>
        <w:t xml:space="preserve"> in 2020</w:t>
      </w:r>
      <w:r w:rsidRPr="0098345A">
        <w:rPr>
          <w:rFonts w:asciiTheme="majorHAnsi" w:hAnsiTheme="majorHAnsi" w:cstheme="majorHAnsi"/>
          <w:lang w:val="en-GB"/>
        </w:rPr>
        <w:t>; and</w:t>
      </w:r>
    </w:p>
    <w:p w14:paraId="40B49FE4" w14:textId="77777777" w:rsidR="00E65D8E" w:rsidRPr="0098345A" w:rsidRDefault="00E65D8E" w:rsidP="00E65D8E">
      <w:pPr>
        <w:pStyle w:val="ListParagraph"/>
        <w:numPr>
          <w:ilvl w:val="0"/>
          <w:numId w:val="31"/>
        </w:numPr>
        <w:jc w:val="both"/>
        <w:rPr>
          <w:rFonts w:asciiTheme="majorHAnsi" w:hAnsiTheme="majorHAnsi" w:cstheme="majorHAnsi"/>
          <w:lang w:val="en-GB"/>
        </w:rPr>
      </w:pPr>
      <w:r w:rsidRPr="0098345A">
        <w:rPr>
          <w:rFonts w:asciiTheme="majorHAnsi" w:hAnsiTheme="majorHAnsi" w:cstheme="majorHAnsi"/>
          <w:lang w:val="en-GB"/>
        </w:rPr>
        <w:t xml:space="preserve">The launch of the PIDC Regional Immigration Framework to Combat Human Trafficking and People Smuggling in 2019. </w:t>
      </w:r>
    </w:p>
    <w:p w14:paraId="6C66D407" w14:textId="77777777" w:rsidR="00E65D8E" w:rsidRDefault="00E65D8E" w:rsidP="00E65D8E">
      <w:pPr>
        <w:rPr>
          <w:rFonts w:asciiTheme="majorHAnsi" w:hAnsiTheme="majorHAnsi" w:cstheme="majorHAnsi"/>
        </w:rPr>
      </w:pPr>
    </w:p>
    <w:p w14:paraId="5F3162E6" w14:textId="77777777" w:rsidR="00E16CDE" w:rsidRDefault="00E16CDE" w:rsidP="00E65D8E">
      <w:pPr>
        <w:rPr>
          <w:rFonts w:asciiTheme="majorHAnsi" w:hAnsiTheme="majorHAnsi" w:cstheme="majorHAnsi"/>
        </w:rPr>
      </w:pPr>
    </w:p>
    <w:p w14:paraId="0AB0EE73" w14:textId="77777777" w:rsidR="00E16CDE" w:rsidRDefault="00E16CDE" w:rsidP="00E65D8E">
      <w:pPr>
        <w:rPr>
          <w:rFonts w:asciiTheme="majorHAnsi" w:hAnsiTheme="majorHAnsi" w:cstheme="majorHAnsi"/>
        </w:rPr>
      </w:pPr>
    </w:p>
    <w:p w14:paraId="5E14A70B" w14:textId="77777777" w:rsidR="00E16CDE" w:rsidRPr="0098345A" w:rsidRDefault="00E16CDE" w:rsidP="00E65D8E">
      <w:pPr>
        <w:rPr>
          <w:rFonts w:asciiTheme="majorHAnsi" w:hAnsiTheme="majorHAnsi" w:cstheme="majorHAnsi"/>
        </w:rPr>
      </w:pPr>
    </w:p>
    <w:p w14:paraId="469E08AF" w14:textId="77777777" w:rsidR="00E65D8E" w:rsidRPr="0098345A" w:rsidRDefault="00E65D8E" w:rsidP="00E65D8E">
      <w:pPr>
        <w:jc w:val="both"/>
        <w:rPr>
          <w:rFonts w:asciiTheme="majorHAnsi" w:hAnsiTheme="majorHAnsi" w:cstheme="majorHAnsi"/>
        </w:rPr>
      </w:pPr>
      <w:r w:rsidRPr="0098345A">
        <w:rPr>
          <w:rFonts w:asciiTheme="majorHAnsi" w:hAnsiTheme="majorHAnsi" w:cstheme="majorHAnsi"/>
          <w:b/>
        </w:rPr>
        <w:t xml:space="preserve">Impacts of COVID-19 on PIDC  </w:t>
      </w:r>
    </w:p>
    <w:p w14:paraId="37BFF56B" w14:textId="60933C01" w:rsidR="00E65D8E" w:rsidRPr="0098345A" w:rsidRDefault="00E65D8E" w:rsidP="00E65D8E">
      <w:pPr>
        <w:jc w:val="both"/>
        <w:rPr>
          <w:rFonts w:asciiTheme="majorHAnsi" w:hAnsiTheme="majorHAnsi" w:cstheme="majorHAnsi"/>
        </w:rPr>
      </w:pPr>
      <w:r w:rsidRPr="0098345A">
        <w:rPr>
          <w:rFonts w:asciiTheme="majorHAnsi" w:hAnsiTheme="majorHAnsi" w:cstheme="majorHAnsi"/>
        </w:rPr>
        <w:lastRenderedPageBreak/>
        <w:t xml:space="preserve">The most significant achievement of PIDC over the past three years has been its ability to respond to the impacts of </w:t>
      </w:r>
      <w:r w:rsidR="00391A38" w:rsidRPr="0098345A">
        <w:rPr>
          <w:rFonts w:asciiTheme="majorHAnsi" w:hAnsiTheme="majorHAnsi" w:cstheme="majorHAnsi"/>
        </w:rPr>
        <w:t xml:space="preserve">the </w:t>
      </w:r>
      <w:r w:rsidRPr="0098345A">
        <w:rPr>
          <w:rFonts w:asciiTheme="majorHAnsi" w:hAnsiTheme="majorHAnsi" w:cstheme="majorHAnsi"/>
        </w:rPr>
        <w:t>COVID-19 pandemic that affected the delivery of 2 out of the 3 years of the Strategic Plan period.</w:t>
      </w:r>
    </w:p>
    <w:p w14:paraId="5A36ED86" w14:textId="77777777" w:rsidR="00E65D8E" w:rsidRPr="0098345A" w:rsidRDefault="00E65D8E" w:rsidP="00E65D8E">
      <w:pPr>
        <w:jc w:val="both"/>
        <w:rPr>
          <w:rFonts w:asciiTheme="majorHAnsi" w:hAnsiTheme="majorHAnsi" w:cstheme="majorHAnsi"/>
        </w:rPr>
      </w:pPr>
    </w:p>
    <w:p w14:paraId="08431DDA" w14:textId="6E1C1053" w:rsidR="00E65D8E" w:rsidRPr="0098345A" w:rsidRDefault="00E65D8E" w:rsidP="00E65D8E">
      <w:pPr>
        <w:jc w:val="both"/>
        <w:rPr>
          <w:rFonts w:asciiTheme="majorHAnsi" w:hAnsiTheme="majorHAnsi" w:cstheme="majorHAnsi"/>
        </w:rPr>
      </w:pPr>
      <w:r w:rsidRPr="0098345A">
        <w:rPr>
          <w:rFonts w:asciiTheme="majorHAnsi" w:hAnsiTheme="majorHAnsi" w:cstheme="majorHAnsi"/>
        </w:rPr>
        <w:t xml:space="preserve">Since February 2020, </w:t>
      </w:r>
      <w:r w:rsidR="00391A38" w:rsidRPr="0098345A">
        <w:rPr>
          <w:rFonts w:asciiTheme="majorHAnsi" w:hAnsiTheme="majorHAnsi" w:cstheme="majorHAnsi"/>
        </w:rPr>
        <w:t>all</w:t>
      </w:r>
      <w:r w:rsidRPr="0098345A">
        <w:rPr>
          <w:rFonts w:asciiTheme="majorHAnsi" w:hAnsiTheme="majorHAnsi" w:cstheme="majorHAnsi"/>
        </w:rPr>
        <w:t xml:space="preserve"> the PIDC Members introduced international travel restrictions in line with global practices to combat the spread of COVID-19. Due to this, PIDC Members as border enforcement agencies </w:t>
      </w:r>
      <w:r w:rsidR="00165EE7" w:rsidRPr="0098345A">
        <w:rPr>
          <w:rFonts w:asciiTheme="majorHAnsi" w:hAnsiTheme="majorHAnsi" w:cstheme="majorHAnsi"/>
        </w:rPr>
        <w:t xml:space="preserve">responsible for managing international travellers </w:t>
      </w:r>
      <w:r w:rsidRPr="0098345A">
        <w:rPr>
          <w:rFonts w:asciiTheme="majorHAnsi" w:hAnsiTheme="majorHAnsi" w:cstheme="majorHAnsi"/>
        </w:rPr>
        <w:t>have been required to enforce travel restrictions in most cases restricting all incoming flights except for repatriation flights of nationals</w:t>
      </w:r>
      <w:r w:rsidR="00F0771E" w:rsidRPr="0098345A">
        <w:rPr>
          <w:rFonts w:asciiTheme="majorHAnsi" w:hAnsiTheme="majorHAnsi" w:cstheme="majorHAnsi"/>
        </w:rPr>
        <w:t xml:space="preserve">. </w:t>
      </w:r>
      <w:r w:rsidRPr="0098345A">
        <w:rPr>
          <w:rFonts w:asciiTheme="majorHAnsi" w:hAnsiTheme="majorHAnsi" w:cstheme="majorHAnsi"/>
        </w:rPr>
        <w:t>This has required a new approach to border management with new health and safety protocols for border staff and international travellers alike as well as the introduction of quarantine isolation for incoming passengers.</w:t>
      </w:r>
    </w:p>
    <w:p w14:paraId="11DCE474" w14:textId="77777777" w:rsidR="00E65D8E" w:rsidRPr="0098345A" w:rsidRDefault="00E65D8E" w:rsidP="00E65D8E">
      <w:pPr>
        <w:jc w:val="both"/>
        <w:rPr>
          <w:rFonts w:asciiTheme="majorHAnsi" w:hAnsiTheme="majorHAnsi" w:cstheme="majorHAnsi"/>
        </w:rPr>
      </w:pPr>
    </w:p>
    <w:p w14:paraId="6234E8B7" w14:textId="77777777" w:rsidR="00E65D8E" w:rsidRPr="0098345A" w:rsidRDefault="00E65D8E" w:rsidP="00E65D8E">
      <w:pPr>
        <w:jc w:val="both"/>
        <w:rPr>
          <w:rFonts w:asciiTheme="majorHAnsi" w:hAnsiTheme="majorHAnsi" w:cstheme="majorHAnsi"/>
        </w:rPr>
      </w:pPr>
      <w:r w:rsidRPr="0098345A">
        <w:rPr>
          <w:rFonts w:asciiTheme="majorHAnsi" w:hAnsiTheme="majorHAnsi" w:cstheme="majorHAnsi"/>
        </w:rPr>
        <w:t xml:space="preserve">As a result of COVID-19: </w:t>
      </w:r>
    </w:p>
    <w:p w14:paraId="22D0A5A0" w14:textId="259D931D" w:rsidR="00E65D8E" w:rsidRPr="0098345A" w:rsidRDefault="00E65D8E" w:rsidP="00E65D8E">
      <w:pPr>
        <w:pStyle w:val="ListParagraph"/>
        <w:numPr>
          <w:ilvl w:val="0"/>
          <w:numId w:val="32"/>
        </w:numPr>
        <w:jc w:val="both"/>
        <w:rPr>
          <w:rFonts w:asciiTheme="majorHAnsi" w:hAnsiTheme="majorHAnsi" w:cstheme="majorHAnsi"/>
          <w:lang w:val="en-GB"/>
        </w:rPr>
      </w:pPr>
      <w:r w:rsidRPr="0098345A">
        <w:rPr>
          <w:rFonts w:asciiTheme="majorHAnsi" w:hAnsiTheme="majorHAnsi" w:cstheme="majorHAnsi"/>
          <w:lang w:val="en-GB"/>
        </w:rPr>
        <w:t xml:space="preserve">Immigration departments as one of the key border agencies required to protect the local communities from the pandemic came under significant pressure to provide policy advice to central governments on processes required to maintain health and safety border integrity for arriving international travellers. </w:t>
      </w:r>
    </w:p>
    <w:p w14:paraId="396EA93E" w14:textId="77777777" w:rsidR="00E65D8E" w:rsidRPr="0098345A" w:rsidRDefault="00E65D8E" w:rsidP="00E65D8E">
      <w:pPr>
        <w:pStyle w:val="ListParagraph"/>
        <w:numPr>
          <w:ilvl w:val="0"/>
          <w:numId w:val="32"/>
        </w:numPr>
        <w:jc w:val="both"/>
        <w:rPr>
          <w:rFonts w:asciiTheme="majorHAnsi" w:hAnsiTheme="majorHAnsi" w:cstheme="majorHAnsi"/>
          <w:lang w:val="en-GB"/>
        </w:rPr>
      </w:pPr>
      <w:r w:rsidRPr="0098345A">
        <w:rPr>
          <w:rFonts w:asciiTheme="majorHAnsi" w:hAnsiTheme="majorHAnsi" w:cstheme="majorHAnsi"/>
          <w:lang w:val="en-GB"/>
        </w:rPr>
        <w:t>For substantial periods there was very limited capacity and appetite from the Members to engage in non-COVID-19 related discussions. In 2021, discussions turned from border protection to border reopening and again there was a reduced interest to engage with the Secretariat in any significant issues not related to the development of border re-opening plans.</w:t>
      </w:r>
    </w:p>
    <w:p w14:paraId="655F7940" w14:textId="2BC94A73" w:rsidR="00E65D8E" w:rsidRPr="0098345A" w:rsidRDefault="00E65D8E" w:rsidP="00E65D8E">
      <w:pPr>
        <w:pStyle w:val="ListParagraph"/>
        <w:numPr>
          <w:ilvl w:val="0"/>
          <w:numId w:val="32"/>
        </w:numPr>
        <w:jc w:val="both"/>
        <w:rPr>
          <w:rFonts w:asciiTheme="majorHAnsi" w:hAnsiTheme="majorHAnsi" w:cstheme="majorHAnsi"/>
          <w:lang w:val="en-GB"/>
        </w:rPr>
      </w:pPr>
      <w:r w:rsidRPr="0098345A">
        <w:rPr>
          <w:rFonts w:asciiTheme="majorHAnsi" w:hAnsiTheme="majorHAnsi" w:cstheme="majorHAnsi"/>
          <w:lang w:val="en-GB"/>
        </w:rPr>
        <w:t xml:space="preserve">PIDC has had to modify its activities due to border closures especially: (a) the delivery of its technical assistance programmes due to the inability of consultants or immigration officers to travel to deliver </w:t>
      </w:r>
      <w:r w:rsidR="00AB62A5" w:rsidRPr="0098345A">
        <w:rPr>
          <w:rFonts w:asciiTheme="majorHAnsi" w:hAnsiTheme="majorHAnsi" w:cstheme="majorHAnsi"/>
          <w:lang w:val="en-GB"/>
        </w:rPr>
        <w:t xml:space="preserve">in-country </w:t>
      </w:r>
      <w:r w:rsidRPr="0098345A">
        <w:rPr>
          <w:rFonts w:asciiTheme="majorHAnsi" w:hAnsiTheme="majorHAnsi" w:cstheme="majorHAnsi"/>
          <w:lang w:val="en-GB"/>
        </w:rPr>
        <w:t xml:space="preserve">technical support or receive training; and (b) its meeting and the delivery of training methods with the organisation transitioning to the use of online platforms. </w:t>
      </w:r>
    </w:p>
    <w:p w14:paraId="1ABB8244" w14:textId="6439E0B0" w:rsidR="00E65D8E" w:rsidRPr="0098345A" w:rsidRDefault="00E65D8E" w:rsidP="00E65D8E">
      <w:pPr>
        <w:pStyle w:val="ListParagraph"/>
        <w:numPr>
          <w:ilvl w:val="0"/>
          <w:numId w:val="32"/>
        </w:numPr>
        <w:jc w:val="both"/>
        <w:rPr>
          <w:rFonts w:asciiTheme="majorHAnsi" w:hAnsiTheme="majorHAnsi" w:cstheme="majorHAnsi"/>
          <w:lang w:val="en-GB"/>
        </w:rPr>
      </w:pPr>
      <w:r w:rsidRPr="0098345A">
        <w:rPr>
          <w:rFonts w:asciiTheme="majorHAnsi" w:hAnsiTheme="majorHAnsi" w:cstheme="majorHAnsi"/>
          <w:lang w:val="en-GB"/>
        </w:rPr>
        <w:t>PIDC Secretariat and Members have had to adjust to the use of online technology especially online communication platforms such as ZOOM or Teams</w:t>
      </w:r>
      <w:r w:rsidR="00AB62A5" w:rsidRPr="0098345A">
        <w:rPr>
          <w:rFonts w:asciiTheme="majorHAnsi" w:hAnsiTheme="majorHAnsi" w:cstheme="majorHAnsi"/>
          <w:lang w:val="en-GB"/>
        </w:rPr>
        <w:t xml:space="preserve"> to ensure effective communication</w:t>
      </w:r>
      <w:r w:rsidRPr="0098345A">
        <w:rPr>
          <w:rFonts w:asciiTheme="majorHAnsi" w:hAnsiTheme="majorHAnsi" w:cstheme="majorHAnsi"/>
          <w:lang w:val="en-GB"/>
        </w:rPr>
        <w:t>; and</w:t>
      </w:r>
    </w:p>
    <w:p w14:paraId="26812167" w14:textId="37828E22" w:rsidR="00E65D8E" w:rsidRPr="0098345A" w:rsidRDefault="00E65D8E" w:rsidP="00E65D8E">
      <w:pPr>
        <w:pStyle w:val="ListParagraph"/>
        <w:numPr>
          <w:ilvl w:val="0"/>
          <w:numId w:val="32"/>
        </w:numPr>
        <w:jc w:val="both"/>
        <w:rPr>
          <w:rFonts w:asciiTheme="majorHAnsi" w:hAnsiTheme="majorHAnsi" w:cstheme="majorHAnsi"/>
          <w:lang w:val="en-GB"/>
        </w:rPr>
      </w:pPr>
      <w:r w:rsidRPr="0098345A">
        <w:rPr>
          <w:rFonts w:asciiTheme="majorHAnsi" w:hAnsiTheme="majorHAnsi" w:cstheme="majorHAnsi"/>
          <w:lang w:val="en-GB"/>
        </w:rPr>
        <w:t xml:space="preserve">A number of new activities were undertaken by PIDC as a priority in relation to supporting its Members response to COVID-19.  </w:t>
      </w:r>
    </w:p>
    <w:p w14:paraId="42EB36D2" w14:textId="77777777" w:rsidR="00E65D8E" w:rsidRPr="0098345A" w:rsidRDefault="00E65D8E" w:rsidP="00E65D8E">
      <w:pPr>
        <w:pStyle w:val="ListParagraph"/>
        <w:jc w:val="both"/>
        <w:rPr>
          <w:rFonts w:asciiTheme="majorHAnsi" w:hAnsiTheme="majorHAnsi" w:cstheme="majorHAnsi"/>
          <w:lang w:val="en-GB"/>
        </w:rPr>
      </w:pPr>
    </w:p>
    <w:p w14:paraId="54A2FE4A" w14:textId="77777777" w:rsidR="00E65D8E" w:rsidRPr="0098345A" w:rsidRDefault="00E65D8E" w:rsidP="00E65D8E">
      <w:pPr>
        <w:jc w:val="both"/>
        <w:rPr>
          <w:rFonts w:asciiTheme="majorHAnsi" w:hAnsiTheme="majorHAnsi" w:cstheme="majorHAnsi"/>
        </w:rPr>
      </w:pPr>
    </w:p>
    <w:p w14:paraId="0C023B39" w14:textId="77777777" w:rsidR="00E65D8E" w:rsidRPr="0098345A" w:rsidRDefault="00E65D8E" w:rsidP="00E65D8E">
      <w:pPr>
        <w:rPr>
          <w:rFonts w:asciiTheme="majorHAnsi" w:hAnsiTheme="majorHAnsi" w:cstheme="majorHAnsi"/>
          <w:b/>
        </w:rPr>
      </w:pPr>
      <w:r w:rsidRPr="0098345A">
        <w:rPr>
          <w:rFonts w:asciiTheme="majorHAnsi" w:hAnsiTheme="majorHAnsi" w:cstheme="majorHAnsi"/>
          <w:b/>
        </w:rPr>
        <w:t>COVID-19 Response</w:t>
      </w:r>
    </w:p>
    <w:p w14:paraId="4CA6A11E" w14:textId="3522F23E" w:rsidR="00E65D8E" w:rsidRPr="0098345A" w:rsidRDefault="00E65D8E" w:rsidP="00E65D8E">
      <w:pPr>
        <w:jc w:val="both"/>
        <w:rPr>
          <w:rFonts w:asciiTheme="majorHAnsi" w:hAnsiTheme="majorHAnsi" w:cstheme="majorHAnsi"/>
        </w:rPr>
      </w:pPr>
      <w:r w:rsidRPr="0098345A">
        <w:rPr>
          <w:rFonts w:asciiTheme="majorHAnsi" w:hAnsiTheme="majorHAnsi" w:cstheme="majorHAnsi"/>
        </w:rPr>
        <w:t xml:space="preserve">To respond to COVID-19, PIDC since early 2020 has been active in supporting its Members </w:t>
      </w:r>
      <w:r w:rsidR="009D019B" w:rsidRPr="0098345A">
        <w:rPr>
          <w:rFonts w:asciiTheme="majorHAnsi" w:hAnsiTheme="majorHAnsi" w:cstheme="majorHAnsi"/>
        </w:rPr>
        <w:t xml:space="preserve">to </w:t>
      </w:r>
      <w:r w:rsidRPr="0098345A">
        <w:rPr>
          <w:rFonts w:asciiTheme="majorHAnsi" w:hAnsiTheme="majorHAnsi" w:cstheme="majorHAnsi"/>
        </w:rPr>
        <w:t xml:space="preserve">respond to the challenges of the global pandemic.  Key support activities include: </w:t>
      </w:r>
    </w:p>
    <w:p w14:paraId="2F7FEA92" w14:textId="77777777" w:rsidR="00E65D8E" w:rsidRPr="0098345A" w:rsidRDefault="00E65D8E" w:rsidP="00E65D8E">
      <w:pPr>
        <w:pStyle w:val="ListParagraph"/>
        <w:numPr>
          <w:ilvl w:val="0"/>
          <w:numId w:val="33"/>
        </w:numPr>
        <w:jc w:val="both"/>
        <w:rPr>
          <w:rFonts w:asciiTheme="majorHAnsi" w:hAnsiTheme="majorHAnsi" w:cstheme="majorHAnsi"/>
          <w:lang w:val="en-GB"/>
        </w:rPr>
      </w:pPr>
      <w:r w:rsidRPr="0098345A">
        <w:rPr>
          <w:rFonts w:asciiTheme="majorHAnsi" w:hAnsiTheme="majorHAnsi" w:cstheme="majorHAnsi"/>
          <w:lang w:val="en-GB"/>
        </w:rPr>
        <w:t>Development of regional immigration protocols for disaster relief personnel in the region as a Member of the regional task force of the PHP-C established under the Biketawa Declaration;</w:t>
      </w:r>
    </w:p>
    <w:p w14:paraId="5956A161" w14:textId="77777777" w:rsidR="00E65D8E" w:rsidRPr="0098345A" w:rsidRDefault="00E65D8E" w:rsidP="00E65D8E">
      <w:pPr>
        <w:pStyle w:val="ListParagraph"/>
        <w:numPr>
          <w:ilvl w:val="0"/>
          <w:numId w:val="33"/>
        </w:numPr>
        <w:jc w:val="both"/>
        <w:rPr>
          <w:rFonts w:asciiTheme="majorHAnsi" w:hAnsiTheme="majorHAnsi" w:cstheme="majorHAnsi"/>
          <w:lang w:val="en-GB"/>
        </w:rPr>
      </w:pPr>
      <w:r w:rsidRPr="0098345A">
        <w:rPr>
          <w:rFonts w:asciiTheme="majorHAnsi" w:hAnsiTheme="majorHAnsi" w:cstheme="majorHAnsi"/>
          <w:lang w:val="en-GB"/>
        </w:rPr>
        <w:t>Provision of services as an information hub for travel advice for immigration agencies until these efforts were centralized under the PHP-C; and</w:t>
      </w:r>
    </w:p>
    <w:p w14:paraId="6B79E4DF" w14:textId="1A0640E9" w:rsidR="00E65D8E" w:rsidRPr="0098345A" w:rsidRDefault="00E65D8E" w:rsidP="00E65D8E">
      <w:pPr>
        <w:pStyle w:val="ListParagraph"/>
        <w:numPr>
          <w:ilvl w:val="0"/>
          <w:numId w:val="33"/>
        </w:numPr>
        <w:jc w:val="both"/>
        <w:rPr>
          <w:rFonts w:asciiTheme="majorHAnsi" w:hAnsiTheme="majorHAnsi" w:cstheme="majorHAnsi"/>
          <w:lang w:val="en-GB"/>
        </w:rPr>
      </w:pPr>
      <w:r w:rsidRPr="0098345A">
        <w:rPr>
          <w:rFonts w:asciiTheme="majorHAnsi" w:hAnsiTheme="majorHAnsi" w:cstheme="majorHAnsi"/>
          <w:lang w:val="en-GB"/>
        </w:rPr>
        <w:t>Delivery of the PIDC COVID-19 Support Programme established with the support of Australia</w:t>
      </w:r>
      <w:r w:rsidR="00AB62A5" w:rsidRPr="0098345A">
        <w:rPr>
          <w:rFonts w:asciiTheme="majorHAnsi" w:hAnsiTheme="majorHAnsi" w:cstheme="majorHAnsi"/>
          <w:lang w:val="en-GB"/>
        </w:rPr>
        <w:t xml:space="preserve"> which provided AUD500,000 additional funding for the membership</w:t>
      </w:r>
      <w:r w:rsidRPr="0098345A">
        <w:rPr>
          <w:rFonts w:asciiTheme="majorHAnsi" w:hAnsiTheme="majorHAnsi" w:cstheme="majorHAnsi"/>
          <w:lang w:val="en-GB"/>
        </w:rPr>
        <w:t>.</w:t>
      </w:r>
    </w:p>
    <w:p w14:paraId="3E4E28A9" w14:textId="77777777" w:rsidR="00E65D8E" w:rsidRDefault="00E65D8E" w:rsidP="00E65D8E">
      <w:pPr>
        <w:rPr>
          <w:rFonts w:asciiTheme="majorHAnsi" w:hAnsiTheme="majorHAnsi" w:cstheme="majorHAnsi"/>
        </w:rPr>
      </w:pPr>
    </w:p>
    <w:p w14:paraId="32C90D6C" w14:textId="77777777" w:rsidR="00E16CDE" w:rsidRPr="0098345A" w:rsidRDefault="00E16CDE" w:rsidP="00E65D8E">
      <w:pPr>
        <w:rPr>
          <w:rFonts w:asciiTheme="majorHAnsi" w:hAnsiTheme="majorHAnsi" w:cstheme="majorHAnsi"/>
        </w:rPr>
      </w:pPr>
    </w:p>
    <w:p w14:paraId="577AB9BA" w14:textId="77777777" w:rsidR="00E65D8E" w:rsidRPr="0098345A" w:rsidRDefault="00E65D8E" w:rsidP="00E65D8E">
      <w:pPr>
        <w:rPr>
          <w:rFonts w:asciiTheme="majorHAnsi" w:hAnsiTheme="majorHAnsi" w:cstheme="majorHAnsi"/>
          <w:b/>
        </w:rPr>
      </w:pPr>
      <w:r w:rsidRPr="0098345A">
        <w:rPr>
          <w:rFonts w:asciiTheme="majorHAnsi" w:hAnsiTheme="majorHAnsi" w:cstheme="majorHAnsi"/>
          <w:b/>
        </w:rPr>
        <w:t>PIDC REGIONAL SUPPORT PROGRAMME</w:t>
      </w:r>
    </w:p>
    <w:p w14:paraId="1A3408B6" w14:textId="4E79AD9E" w:rsidR="00E65D8E" w:rsidRPr="0098345A" w:rsidRDefault="00E65D8E" w:rsidP="00E65D8E">
      <w:pPr>
        <w:jc w:val="both"/>
        <w:rPr>
          <w:rFonts w:asciiTheme="majorHAnsi" w:hAnsiTheme="majorHAnsi" w:cstheme="majorHAnsi"/>
        </w:rPr>
      </w:pPr>
      <w:r w:rsidRPr="0098345A">
        <w:rPr>
          <w:rFonts w:asciiTheme="majorHAnsi" w:hAnsiTheme="majorHAnsi" w:cstheme="majorHAnsi"/>
        </w:rPr>
        <w:lastRenderedPageBreak/>
        <w:t>To support Members responses to COVID-19, PIDC established a Programme to provide a one-off injection of resources to support immigration agencies overcome national policy, technical and operational challenges brought about by COVID-19.  Since June of 2020, PIDC has supported 15 PICTs in 4 main areas.</w:t>
      </w:r>
    </w:p>
    <w:p w14:paraId="593EF66C" w14:textId="77777777" w:rsidR="00E65D8E" w:rsidRPr="0098345A" w:rsidRDefault="00E65D8E" w:rsidP="00E65D8E">
      <w:pPr>
        <w:jc w:val="both"/>
        <w:rPr>
          <w:rFonts w:asciiTheme="majorHAnsi" w:hAnsiTheme="majorHAnsi" w:cstheme="majorHAnsi"/>
        </w:rPr>
      </w:pPr>
    </w:p>
    <w:p w14:paraId="5F8071F0" w14:textId="7A4D76C8" w:rsidR="00E65D8E" w:rsidRPr="0098345A" w:rsidRDefault="00E65D8E" w:rsidP="00E65D8E">
      <w:pPr>
        <w:jc w:val="both"/>
        <w:rPr>
          <w:rFonts w:asciiTheme="majorHAnsi" w:hAnsiTheme="majorHAnsi" w:cstheme="majorHAnsi"/>
        </w:rPr>
      </w:pPr>
      <w:r w:rsidRPr="0098345A">
        <w:rPr>
          <w:rFonts w:asciiTheme="majorHAnsi" w:hAnsiTheme="majorHAnsi" w:cstheme="majorHAnsi"/>
        </w:rPr>
        <w:t>a)</w:t>
      </w:r>
      <w:r w:rsidRPr="0098345A">
        <w:rPr>
          <w:rFonts w:asciiTheme="majorHAnsi" w:hAnsiTheme="majorHAnsi" w:cstheme="majorHAnsi"/>
        </w:rPr>
        <w:tab/>
        <w:t xml:space="preserve">Provision of communication support </w:t>
      </w:r>
      <w:r w:rsidR="00F0771E">
        <w:rPr>
          <w:rFonts w:asciiTheme="majorHAnsi" w:hAnsiTheme="majorHAnsi" w:cstheme="majorHAnsi"/>
        </w:rPr>
        <w:t xml:space="preserve">during </w:t>
      </w:r>
      <w:r w:rsidRPr="0098345A">
        <w:rPr>
          <w:rFonts w:asciiTheme="majorHAnsi" w:hAnsiTheme="majorHAnsi" w:cstheme="majorHAnsi"/>
        </w:rPr>
        <w:t>the transition to the use of online communication platforms. This was to support communication regarding pandemic responses but also to allow PIDC Members to continue to be able to receive and engage in national technical support projects being delivered by PIDC.</w:t>
      </w:r>
    </w:p>
    <w:p w14:paraId="5D9FE2D2" w14:textId="77777777" w:rsidR="00E65D8E" w:rsidRPr="0098345A" w:rsidRDefault="00E65D8E" w:rsidP="00E65D8E">
      <w:pPr>
        <w:jc w:val="both"/>
        <w:rPr>
          <w:rFonts w:asciiTheme="majorHAnsi" w:hAnsiTheme="majorHAnsi" w:cstheme="majorHAnsi"/>
        </w:rPr>
      </w:pPr>
    </w:p>
    <w:p w14:paraId="59CD7BF0" w14:textId="5A3ED98E" w:rsidR="00E65D8E" w:rsidRPr="0098345A" w:rsidRDefault="00E65D8E" w:rsidP="00E65D8E">
      <w:pPr>
        <w:jc w:val="both"/>
        <w:rPr>
          <w:rFonts w:asciiTheme="majorHAnsi" w:hAnsiTheme="majorHAnsi" w:cstheme="majorHAnsi"/>
        </w:rPr>
      </w:pPr>
      <w:r w:rsidRPr="0098345A">
        <w:rPr>
          <w:rFonts w:asciiTheme="majorHAnsi" w:hAnsiTheme="majorHAnsi" w:cstheme="majorHAnsi"/>
        </w:rPr>
        <w:t>b)</w:t>
      </w:r>
      <w:r w:rsidRPr="0098345A">
        <w:rPr>
          <w:rFonts w:asciiTheme="majorHAnsi" w:hAnsiTheme="majorHAnsi" w:cstheme="majorHAnsi"/>
        </w:rPr>
        <w:tab/>
        <w:t xml:space="preserve">Provision of PPE support as standby supplies to be used should their national stocks provided by their Health Agencies run out. </w:t>
      </w:r>
    </w:p>
    <w:p w14:paraId="3B18845F" w14:textId="77777777" w:rsidR="00E65D8E" w:rsidRPr="0098345A" w:rsidRDefault="00E65D8E" w:rsidP="00E65D8E">
      <w:pPr>
        <w:jc w:val="both"/>
        <w:rPr>
          <w:rFonts w:asciiTheme="majorHAnsi" w:hAnsiTheme="majorHAnsi" w:cstheme="majorHAnsi"/>
        </w:rPr>
      </w:pPr>
    </w:p>
    <w:p w14:paraId="369B16B7" w14:textId="4835BDE6" w:rsidR="00E65D8E" w:rsidRPr="0098345A" w:rsidRDefault="00E65D8E" w:rsidP="00E65D8E">
      <w:pPr>
        <w:jc w:val="both"/>
        <w:rPr>
          <w:rFonts w:asciiTheme="majorHAnsi" w:hAnsiTheme="majorHAnsi" w:cstheme="majorHAnsi"/>
        </w:rPr>
      </w:pPr>
      <w:r w:rsidRPr="0098345A">
        <w:rPr>
          <w:rFonts w:asciiTheme="majorHAnsi" w:hAnsiTheme="majorHAnsi" w:cstheme="majorHAnsi"/>
        </w:rPr>
        <w:t>c)</w:t>
      </w:r>
      <w:r w:rsidRPr="0098345A">
        <w:rPr>
          <w:rFonts w:asciiTheme="majorHAnsi" w:hAnsiTheme="majorHAnsi" w:cstheme="majorHAnsi"/>
        </w:rPr>
        <w:tab/>
        <w:t>Provision of support for minor national projects identified by Members primarily in upgrades to Port of Entry areas and equipment ranging from signage and equipment at the Primary Line to promoting safety through the purchase of operational uniforms at the airport.</w:t>
      </w:r>
    </w:p>
    <w:p w14:paraId="76C33B06" w14:textId="77777777" w:rsidR="00E65D8E" w:rsidRPr="0098345A" w:rsidRDefault="00E65D8E" w:rsidP="00E65D8E">
      <w:pPr>
        <w:jc w:val="both"/>
        <w:rPr>
          <w:rFonts w:asciiTheme="majorHAnsi" w:hAnsiTheme="majorHAnsi" w:cstheme="majorHAnsi"/>
        </w:rPr>
      </w:pPr>
    </w:p>
    <w:p w14:paraId="3ABC5F7F" w14:textId="48D3EC4B" w:rsidR="00E65D8E" w:rsidRPr="0098345A" w:rsidRDefault="00E65D8E" w:rsidP="00E65D8E">
      <w:pPr>
        <w:jc w:val="both"/>
        <w:rPr>
          <w:rFonts w:asciiTheme="majorHAnsi" w:hAnsiTheme="majorHAnsi" w:cstheme="majorHAnsi"/>
        </w:rPr>
      </w:pPr>
      <w:r w:rsidRPr="0098345A">
        <w:rPr>
          <w:rFonts w:asciiTheme="majorHAnsi" w:hAnsiTheme="majorHAnsi" w:cstheme="majorHAnsi"/>
        </w:rPr>
        <w:t>d)</w:t>
      </w:r>
      <w:r w:rsidRPr="0098345A">
        <w:rPr>
          <w:rFonts w:asciiTheme="majorHAnsi" w:hAnsiTheme="majorHAnsi" w:cstheme="majorHAnsi"/>
        </w:rPr>
        <w:tab/>
        <w:t xml:space="preserve">Provision of policy support through the development of model SOPs for Ports of Entry as well as promoting COVID-19 operational guides such as the ABF Aviation COVID-19 SAFE Guide. </w:t>
      </w:r>
    </w:p>
    <w:p w14:paraId="0AE29346" w14:textId="77777777" w:rsidR="00B50FB9" w:rsidRPr="0098345A" w:rsidRDefault="00B50FB9" w:rsidP="00E65D8E">
      <w:pPr>
        <w:rPr>
          <w:rFonts w:asciiTheme="majorHAnsi" w:hAnsiTheme="majorHAnsi" w:cstheme="majorHAnsi"/>
        </w:rPr>
      </w:pPr>
    </w:p>
    <w:p w14:paraId="3138A23F" w14:textId="77777777" w:rsidR="005E642C" w:rsidRPr="0098345A" w:rsidRDefault="00E910B4">
      <w:pPr>
        <w:rPr>
          <w:rFonts w:asciiTheme="majorHAnsi" w:eastAsiaTheme="majorEastAsia" w:hAnsiTheme="majorHAnsi" w:cstheme="majorHAnsi"/>
          <w:color w:val="2F5496" w:themeColor="accent1" w:themeShade="BF"/>
          <w:sz w:val="32"/>
          <w:szCs w:val="32"/>
        </w:rPr>
      </w:pPr>
      <w:r w:rsidRPr="0098345A">
        <w:rPr>
          <w:rFonts w:asciiTheme="majorHAnsi" w:hAnsiTheme="majorHAnsi" w:cstheme="majorHAnsi"/>
        </w:rPr>
        <w:br w:type="page"/>
      </w:r>
    </w:p>
    <w:p w14:paraId="64B51F1B" w14:textId="77777777" w:rsidR="00F07F61" w:rsidRPr="0098345A" w:rsidRDefault="00E910B4" w:rsidP="00F07F61">
      <w:pPr>
        <w:pStyle w:val="Heading1"/>
        <w:rPr>
          <w:rFonts w:cstheme="majorHAnsi"/>
          <w:lang w:eastAsia="en-GB"/>
        </w:rPr>
      </w:pPr>
      <w:bookmarkStart w:id="9" w:name="_Toc87274549"/>
      <w:bookmarkStart w:id="10" w:name="_Toc88819963"/>
      <w:bookmarkStart w:id="11" w:name="_Toc89347687"/>
      <w:r w:rsidRPr="0098345A">
        <w:rPr>
          <w:rFonts w:cstheme="majorHAnsi"/>
        </w:rPr>
        <w:lastRenderedPageBreak/>
        <w:t>Strategic Context</w:t>
      </w:r>
      <w:bookmarkEnd w:id="9"/>
      <w:bookmarkEnd w:id="10"/>
      <w:bookmarkEnd w:id="11"/>
    </w:p>
    <w:p w14:paraId="13772EF2" w14:textId="77777777" w:rsidR="00F07F61" w:rsidRPr="0098345A" w:rsidRDefault="00F07F61" w:rsidP="00F07F61">
      <w:pPr>
        <w:ind w:left="720"/>
        <w:rPr>
          <w:rFonts w:asciiTheme="majorHAnsi" w:hAnsiTheme="majorHAnsi" w:cstheme="majorHAnsi"/>
        </w:rPr>
      </w:pPr>
    </w:p>
    <w:p w14:paraId="5E50AF1D" w14:textId="13DB2C01" w:rsidR="00F07F61" w:rsidRPr="0098345A" w:rsidRDefault="00391A38" w:rsidP="00F07F61">
      <w:pPr>
        <w:rPr>
          <w:rFonts w:asciiTheme="majorHAnsi" w:hAnsiTheme="majorHAnsi" w:cstheme="majorHAnsi"/>
        </w:rPr>
      </w:pPr>
      <w:r w:rsidRPr="0098345A">
        <w:rPr>
          <w:rFonts w:asciiTheme="majorHAnsi" w:hAnsiTheme="majorHAnsi" w:cstheme="majorHAnsi"/>
        </w:rPr>
        <w:t>This section provides a summary of some of the drivers that influence the context and response of PIDC Members. T</w:t>
      </w:r>
      <w:r w:rsidR="00E910B4" w:rsidRPr="0098345A">
        <w:rPr>
          <w:rFonts w:asciiTheme="majorHAnsi" w:hAnsiTheme="majorHAnsi" w:cstheme="majorHAnsi"/>
        </w:rPr>
        <w:t>here have been significant successes over the last three years, many contextual issues remain the same</w:t>
      </w:r>
      <w:r w:rsidR="00412448" w:rsidRPr="0098345A">
        <w:rPr>
          <w:rFonts w:asciiTheme="majorHAnsi" w:hAnsiTheme="majorHAnsi" w:cstheme="majorHAnsi"/>
        </w:rPr>
        <w:t xml:space="preserve">; the most apparent new issue is the </w:t>
      </w:r>
      <w:r w:rsidR="00F0771E">
        <w:rPr>
          <w:rFonts w:asciiTheme="majorHAnsi" w:hAnsiTheme="majorHAnsi" w:cstheme="majorHAnsi"/>
        </w:rPr>
        <w:t>COVID-19</w:t>
      </w:r>
      <w:r w:rsidR="00412448" w:rsidRPr="0098345A">
        <w:rPr>
          <w:rFonts w:asciiTheme="majorHAnsi" w:hAnsiTheme="majorHAnsi" w:cstheme="majorHAnsi"/>
        </w:rPr>
        <w:t xml:space="preserve"> pandemic. </w:t>
      </w:r>
    </w:p>
    <w:p w14:paraId="585AC406" w14:textId="77777777" w:rsidR="00F07F61" w:rsidRPr="0098345A" w:rsidRDefault="00F07F61" w:rsidP="00F07F61">
      <w:pPr>
        <w:ind w:left="720"/>
        <w:rPr>
          <w:rFonts w:asciiTheme="majorHAnsi" w:hAnsiTheme="majorHAnsi" w:cstheme="majorHAnsi"/>
        </w:rPr>
      </w:pPr>
    </w:p>
    <w:p w14:paraId="2D1F07E0" w14:textId="219DF041" w:rsidR="00412448" w:rsidRPr="0098345A" w:rsidRDefault="00F0771E" w:rsidP="00412448">
      <w:pPr>
        <w:pStyle w:val="Heading2"/>
        <w:rPr>
          <w:rFonts w:cstheme="majorHAnsi"/>
        </w:rPr>
      </w:pPr>
      <w:bookmarkStart w:id="12" w:name="_Toc87274555"/>
      <w:bookmarkStart w:id="13" w:name="_Toc88819964"/>
      <w:bookmarkStart w:id="14" w:name="_Toc89347688"/>
      <w:r>
        <w:rPr>
          <w:rFonts w:cstheme="majorHAnsi"/>
        </w:rPr>
        <w:t>COVID-19</w:t>
      </w:r>
      <w:r w:rsidR="00E910B4" w:rsidRPr="0098345A">
        <w:rPr>
          <w:rFonts w:cstheme="majorHAnsi"/>
        </w:rPr>
        <w:t xml:space="preserve"> / Pandemics</w:t>
      </w:r>
      <w:bookmarkEnd w:id="12"/>
      <w:bookmarkEnd w:id="13"/>
      <w:bookmarkEnd w:id="14"/>
    </w:p>
    <w:p w14:paraId="1A7DF338" w14:textId="575387C4" w:rsidR="00412448" w:rsidRPr="0098345A" w:rsidRDefault="00E910B4" w:rsidP="00412448">
      <w:pPr>
        <w:rPr>
          <w:rFonts w:asciiTheme="majorHAnsi" w:hAnsiTheme="majorHAnsi" w:cstheme="majorHAnsi"/>
        </w:rPr>
      </w:pPr>
      <w:r w:rsidRPr="0098345A">
        <w:rPr>
          <w:rFonts w:asciiTheme="majorHAnsi" w:hAnsiTheme="majorHAnsi" w:cstheme="majorHAnsi"/>
        </w:rPr>
        <w:t xml:space="preserve">The </w:t>
      </w:r>
      <w:r w:rsidR="00F0771E">
        <w:rPr>
          <w:rFonts w:asciiTheme="majorHAnsi" w:hAnsiTheme="majorHAnsi" w:cstheme="majorHAnsi"/>
        </w:rPr>
        <w:t>COVID-19</w:t>
      </w:r>
      <w:r w:rsidRPr="0098345A">
        <w:rPr>
          <w:rFonts w:asciiTheme="majorHAnsi" w:hAnsiTheme="majorHAnsi" w:cstheme="majorHAnsi"/>
        </w:rPr>
        <w:t xml:space="preserve"> global pandemic is the most important new item on the strategic list. There is already substantial work underway</w:t>
      </w:r>
      <w:r w:rsidR="00F118B2" w:rsidRPr="0098345A">
        <w:rPr>
          <w:rStyle w:val="FootnoteReference"/>
          <w:rFonts w:asciiTheme="majorHAnsi" w:hAnsiTheme="majorHAnsi" w:cstheme="majorHAnsi"/>
        </w:rPr>
        <w:footnoteReference w:id="2"/>
      </w:r>
      <w:r w:rsidRPr="0098345A">
        <w:rPr>
          <w:rFonts w:asciiTheme="majorHAnsi" w:hAnsiTheme="majorHAnsi" w:cstheme="majorHAnsi"/>
        </w:rPr>
        <w:t xml:space="preserve">. There will be high levels of ongoing work to integrate </w:t>
      </w:r>
      <w:r w:rsidR="00F0771E">
        <w:rPr>
          <w:rFonts w:asciiTheme="majorHAnsi" w:hAnsiTheme="majorHAnsi" w:cstheme="majorHAnsi"/>
        </w:rPr>
        <w:t>COVID-19</w:t>
      </w:r>
      <w:r w:rsidRPr="0098345A">
        <w:rPr>
          <w:rFonts w:asciiTheme="majorHAnsi" w:hAnsiTheme="majorHAnsi" w:cstheme="majorHAnsi"/>
        </w:rPr>
        <w:t xml:space="preserve"> into standard operating procedures, legislation, work practices, vaccine passports and similar. It is reasonably likely that there may be future lockdown and restrictions based if new vaccine-resistant variants of the </w:t>
      </w:r>
      <w:r w:rsidR="00F0771E">
        <w:rPr>
          <w:rFonts w:asciiTheme="majorHAnsi" w:hAnsiTheme="majorHAnsi" w:cstheme="majorHAnsi"/>
        </w:rPr>
        <w:t>COVID-19</w:t>
      </w:r>
      <w:r w:rsidRPr="0098345A">
        <w:rPr>
          <w:rFonts w:asciiTheme="majorHAnsi" w:hAnsiTheme="majorHAnsi" w:cstheme="majorHAnsi"/>
        </w:rPr>
        <w:t xml:space="preserve"> emerge. There had been warnings about the potential for a pandemic, and future pandemics should not be ruled out. </w:t>
      </w:r>
    </w:p>
    <w:p w14:paraId="6CE872D3" w14:textId="77777777" w:rsidR="00412448" w:rsidRPr="0098345A" w:rsidRDefault="00412448" w:rsidP="00F07F61">
      <w:pPr>
        <w:ind w:left="720"/>
        <w:rPr>
          <w:rFonts w:asciiTheme="majorHAnsi" w:hAnsiTheme="majorHAnsi" w:cstheme="majorHAnsi"/>
        </w:rPr>
      </w:pPr>
    </w:p>
    <w:p w14:paraId="2C89ED6F" w14:textId="77777777" w:rsidR="00F07F61" w:rsidRPr="0098345A" w:rsidRDefault="00E910B4" w:rsidP="00F07F61">
      <w:pPr>
        <w:pStyle w:val="Heading2"/>
        <w:rPr>
          <w:rFonts w:cstheme="majorHAnsi"/>
        </w:rPr>
      </w:pPr>
      <w:bookmarkStart w:id="15" w:name="_Toc87274550"/>
      <w:bookmarkStart w:id="16" w:name="_Toc88819965"/>
      <w:bookmarkStart w:id="17" w:name="_Toc89347689"/>
      <w:r w:rsidRPr="0098345A">
        <w:rPr>
          <w:rFonts w:cstheme="majorHAnsi"/>
        </w:rPr>
        <w:t>Limited Public Sector Resources</w:t>
      </w:r>
      <w:bookmarkEnd w:id="15"/>
      <w:bookmarkEnd w:id="16"/>
      <w:bookmarkEnd w:id="17"/>
      <w:r w:rsidRPr="0098345A">
        <w:rPr>
          <w:rFonts w:cstheme="majorHAnsi"/>
        </w:rPr>
        <w:t xml:space="preserve"> </w:t>
      </w:r>
    </w:p>
    <w:p w14:paraId="7FBDBEFF" w14:textId="323BF8E3" w:rsidR="00AE6468" w:rsidRPr="0098345A" w:rsidRDefault="00AE6468" w:rsidP="00AE6468">
      <w:pPr>
        <w:jc w:val="both"/>
        <w:rPr>
          <w:rFonts w:asciiTheme="majorHAnsi" w:hAnsiTheme="majorHAnsi" w:cstheme="majorHAnsi"/>
        </w:rPr>
      </w:pPr>
      <w:r w:rsidRPr="0098345A">
        <w:rPr>
          <w:rFonts w:asciiTheme="majorHAnsi" w:hAnsiTheme="majorHAnsi" w:cstheme="majorHAnsi"/>
        </w:rPr>
        <w:t>Limited resources remain an issue exacerbated by the COVID-19 pandemic with limited remittances, tourism, and other forms of economic activity</w:t>
      </w:r>
      <w:r w:rsidR="00590C77" w:rsidRPr="0098345A">
        <w:rPr>
          <w:rFonts w:asciiTheme="majorHAnsi" w:hAnsiTheme="majorHAnsi" w:cstheme="majorHAnsi"/>
        </w:rPr>
        <w:t xml:space="preserve">. </w:t>
      </w:r>
      <w:r w:rsidRPr="0098345A">
        <w:rPr>
          <w:rFonts w:asciiTheme="majorHAnsi" w:hAnsiTheme="majorHAnsi" w:cstheme="majorHAnsi"/>
        </w:rPr>
        <w:t xml:space="preserve">With the significant negative socio-economic impacts across the region brought about by the collapse of the tourism sector due to travel restrictions, resources available for PIDC public sector expenditure will continue to remain a challenge for at least the next 24 months further straining the capacity of PIDC Members to engage in modernisation and reform programmes. </w:t>
      </w:r>
    </w:p>
    <w:p w14:paraId="707BABB5" w14:textId="77777777" w:rsidR="00F07F61" w:rsidRPr="0098345A" w:rsidRDefault="00F07F61" w:rsidP="00F07F61">
      <w:pPr>
        <w:rPr>
          <w:rFonts w:asciiTheme="majorHAnsi" w:hAnsiTheme="majorHAnsi" w:cstheme="majorHAnsi"/>
        </w:rPr>
      </w:pPr>
    </w:p>
    <w:p w14:paraId="53773F8E" w14:textId="77777777" w:rsidR="00F07F61" w:rsidRPr="0098345A" w:rsidRDefault="00E910B4" w:rsidP="00F07F61">
      <w:pPr>
        <w:pStyle w:val="Heading2"/>
        <w:rPr>
          <w:rFonts w:cstheme="majorHAnsi"/>
        </w:rPr>
      </w:pPr>
      <w:bookmarkStart w:id="18" w:name="_Toc87274551"/>
      <w:bookmarkStart w:id="19" w:name="_Toc88819966"/>
      <w:bookmarkStart w:id="20" w:name="_Toc89347690"/>
      <w:r w:rsidRPr="0098345A">
        <w:rPr>
          <w:rFonts w:cstheme="majorHAnsi"/>
        </w:rPr>
        <w:t>Labour Mobility</w:t>
      </w:r>
      <w:bookmarkEnd w:id="18"/>
      <w:bookmarkEnd w:id="19"/>
      <w:bookmarkEnd w:id="20"/>
    </w:p>
    <w:p w14:paraId="544DD363" w14:textId="3CE94F87" w:rsidR="00F118B2" w:rsidRPr="0098345A" w:rsidRDefault="00F118B2" w:rsidP="00F118B2">
      <w:pPr>
        <w:jc w:val="both"/>
        <w:rPr>
          <w:rFonts w:asciiTheme="majorHAnsi" w:hAnsiTheme="majorHAnsi" w:cstheme="majorHAnsi"/>
        </w:rPr>
      </w:pPr>
      <w:r w:rsidRPr="0098345A">
        <w:rPr>
          <w:rFonts w:asciiTheme="majorHAnsi" w:hAnsiTheme="majorHAnsi" w:cstheme="majorHAnsi"/>
        </w:rPr>
        <w:t xml:space="preserve">Labour mobility will have an even higher priority given the economic downturn from the COVID-19 pandemic. Already we have seen a significant increase in the need for seasonal workers from the PICTs to support the agricultural sectors in Australia and New Zealand over the past 12 months. This need will most likely remain consistent although with a possible slight decrease over the next 24 months as international travel begins to normalise and access to other labour markets becomes available for Australia, New Zealand and for other PIDC Members (especially in the hospitality, education and health sectors). </w:t>
      </w:r>
    </w:p>
    <w:p w14:paraId="1BF10B3C" w14:textId="77777777" w:rsidR="00F07F61" w:rsidRPr="0098345A" w:rsidRDefault="00F07F61" w:rsidP="00F07F61">
      <w:pPr>
        <w:rPr>
          <w:rFonts w:asciiTheme="majorHAnsi" w:hAnsiTheme="majorHAnsi" w:cstheme="majorHAnsi"/>
        </w:rPr>
      </w:pPr>
    </w:p>
    <w:p w14:paraId="0948C9E7" w14:textId="77777777" w:rsidR="00F07F61" w:rsidRPr="0098345A" w:rsidRDefault="00E910B4" w:rsidP="00F07F61">
      <w:pPr>
        <w:pStyle w:val="Heading2"/>
        <w:rPr>
          <w:rFonts w:cstheme="majorHAnsi"/>
        </w:rPr>
      </w:pPr>
      <w:bookmarkStart w:id="21" w:name="_Toc87274552"/>
      <w:bookmarkStart w:id="22" w:name="_Toc88819967"/>
      <w:bookmarkStart w:id="23" w:name="_Toc89347691"/>
      <w:r w:rsidRPr="0098345A">
        <w:rPr>
          <w:rFonts w:cstheme="majorHAnsi"/>
        </w:rPr>
        <w:t>Climate Change and Disaster Management</w:t>
      </w:r>
      <w:bookmarkEnd w:id="21"/>
      <w:bookmarkEnd w:id="22"/>
      <w:bookmarkEnd w:id="23"/>
    </w:p>
    <w:p w14:paraId="487652DF" w14:textId="181CE012" w:rsidR="00F07F61" w:rsidRPr="0098345A" w:rsidRDefault="00E910B4" w:rsidP="00F07F61">
      <w:pPr>
        <w:rPr>
          <w:rFonts w:asciiTheme="majorHAnsi" w:hAnsiTheme="majorHAnsi" w:cstheme="majorHAnsi"/>
        </w:rPr>
      </w:pPr>
      <w:r w:rsidRPr="0098345A">
        <w:rPr>
          <w:rFonts w:asciiTheme="majorHAnsi" w:hAnsiTheme="majorHAnsi" w:cstheme="majorHAnsi"/>
        </w:rPr>
        <w:t>The best-case scenario based on COP26 promises is to reduce warming to around 1.8C.  A 1.8C wo</w:t>
      </w:r>
      <w:r w:rsidR="00F0771E">
        <w:rPr>
          <w:rFonts w:asciiTheme="majorHAnsi" w:hAnsiTheme="majorHAnsi" w:cstheme="majorHAnsi"/>
        </w:rPr>
        <w:t>r</w:t>
      </w:r>
      <w:r w:rsidRPr="0098345A">
        <w:rPr>
          <w:rFonts w:asciiTheme="majorHAnsi" w:hAnsiTheme="majorHAnsi" w:cstheme="majorHAnsi"/>
        </w:rPr>
        <w:t>ld</w:t>
      </w:r>
      <w:r w:rsidR="00F0771E">
        <w:rPr>
          <w:rFonts w:asciiTheme="majorHAnsi" w:hAnsiTheme="majorHAnsi" w:cstheme="majorHAnsi"/>
        </w:rPr>
        <w:t xml:space="preserve"> would</w:t>
      </w:r>
      <w:r w:rsidRPr="0098345A">
        <w:rPr>
          <w:rFonts w:asciiTheme="majorHAnsi" w:hAnsiTheme="majorHAnsi" w:cstheme="majorHAnsi"/>
        </w:rPr>
        <w:t xml:space="preserve"> still</w:t>
      </w:r>
      <w:r w:rsidR="000C438E">
        <w:rPr>
          <w:rFonts w:asciiTheme="majorHAnsi" w:hAnsiTheme="majorHAnsi" w:cstheme="majorHAnsi"/>
        </w:rPr>
        <w:t xml:space="preserve"> see</w:t>
      </w:r>
      <w:r w:rsidRPr="0098345A">
        <w:rPr>
          <w:rFonts w:asciiTheme="majorHAnsi" w:hAnsiTheme="majorHAnsi" w:cstheme="majorHAnsi"/>
        </w:rPr>
        <w:t xml:space="preserve"> some </w:t>
      </w:r>
      <w:r w:rsidR="00246D7E" w:rsidRPr="0098345A">
        <w:rPr>
          <w:rFonts w:asciiTheme="majorHAnsi" w:hAnsiTheme="majorHAnsi" w:cstheme="majorHAnsi"/>
        </w:rPr>
        <w:t>PICs</w:t>
      </w:r>
      <w:r w:rsidRPr="0098345A">
        <w:rPr>
          <w:rFonts w:asciiTheme="majorHAnsi" w:hAnsiTheme="majorHAnsi" w:cstheme="majorHAnsi"/>
        </w:rPr>
        <w:t xml:space="preserve"> inundated. All Members will be subject to the increasing likelihood of severe weather events and disasters. Immigration's role in supporting emergency aid workers, evacuations and permanently displaced people will remain a priority. Practical consequences result from damage to ports, airports and immigration infrastructure. There is also the prospect of staff injury or absence post these events.</w:t>
      </w:r>
    </w:p>
    <w:p w14:paraId="7E561870" w14:textId="77777777" w:rsidR="00F07F61" w:rsidRPr="0098345A" w:rsidRDefault="00F07F61" w:rsidP="00F07F61">
      <w:pPr>
        <w:rPr>
          <w:rFonts w:asciiTheme="majorHAnsi" w:hAnsiTheme="majorHAnsi" w:cstheme="majorHAnsi"/>
        </w:rPr>
      </w:pPr>
    </w:p>
    <w:p w14:paraId="47F48250" w14:textId="77777777" w:rsidR="00F07F61" w:rsidRPr="0098345A" w:rsidRDefault="00E910B4" w:rsidP="00F07F61">
      <w:pPr>
        <w:pStyle w:val="Heading2"/>
        <w:rPr>
          <w:rFonts w:cstheme="majorHAnsi"/>
        </w:rPr>
      </w:pPr>
      <w:bookmarkStart w:id="24" w:name="_Toc87274553"/>
      <w:bookmarkStart w:id="25" w:name="_Toc88819968"/>
      <w:bookmarkStart w:id="26" w:name="_Toc89347692"/>
      <w:r w:rsidRPr="0098345A">
        <w:rPr>
          <w:rFonts w:cstheme="majorHAnsi"/>
        </w:rPr>
        <w:lastRenderedPageBreak/>
        <w:t>Technology</w:t>
      </w:r>
      <w:bookmarkEnd w:id="24"/>
      <w:bookmarkEnd w:id="25"/>
      <w:bookmarkEnd w:id="26"/>
    </w:p>
    <w:p w14:paraId="2551AF8E" w14:textId="26CCD095" w:rsidR="00650EB4" w:rsidRPr="0098345A" w:rsidRDefault="00F118B2" w:rsidP="00F07F61">
      <w:pPr>
        <w:rPr>
          <w:rFonts w:asciiTheme="majorHAnsi" w:hAnsiTheme="majorHAnsi" w:cstheme="majorHAnsi"/>
        </w:rPr>
      </w:pPr>
      <w:r w:rsidRPr="0098345A">
        <w:rPr>
          <w:rFonts w:asciiTheme="majorHAnsi" w:hAnsiTheme="majorHAnsi" w:cstheme="majorHAnsi"/>
        </w:rPr>
        <w:t>Increasing access to internet connectivity remains one of the most significant social impacts for the PICTs over the past decade. The capacity for Members to access, adapt and utilise this technology will impact their rate of social and economic development</w:t>
      </w:r>
      <w:r w:rsidR="00391A38" w:rsidRPr="0098345A">
        <w:rPr>
          <w:rFonts w:asciiTheme="majorHAnsi" w:hAnsiTheme="majorHAnsi" w:cstheme="majorHAnsi"/>
        </w:rPr>
        <w:t xml:space="preserve">. </w:t>
      </w:r>
      <w:r w:rsidRPr="0098345A">
        <w:rPr>
          <w:rFonts w:asciiTheme="majorHAnsi" w:hAnsiTheme="majorHAnsi" w:cstheme="majorHAnsi"/>
        </w:rPr>
        <w:t xml:space="preserve">While more islands are connected to cable, many continue to have poor levels of satellite-based internet connection. Mobile technology penetration is greater than laptops, with some members having more staff than computers to support them. Many Members lack fit for purpose IT and BMS systems to support border management and many of the current options are too expensive or lack the minimum functionality needed. Newer technologies are available that could aid border security. Still, at present, it is more likely that organised crime will be better able and have the resources to use </w:t>
      </w:r>
      <w:r w:rsidR="00D82C69">
        <w:rPr>
          <w:rFonts w:asciiTheme="majorHAnsi" w:hAnsiTheme="majorHAnsi" w:cstheme="majorHAnsi"/>
        </w:rPr>
        <w:t xml:space="preserve">online connectivity </w:t>
      </w:r>
      <w:r w:rsidRPr="0098345A">
        <w:rPr>
          <w:rFonts w:asciiTheme="majorHAnsi" w:hAnsiTheme="majorHAnsi" w:cstheme="majorHAnsi"/>
        </w:rPr>
        <w:t xml:space="preserve">and other such technologies to its advantage than some </w:t>
      </w:r>
      <w:r w:rsidR="00971C98">
        <w:rPr>
          <w:rFonts w:asciiTheme="majorHAnsi" w:hAnsiTheme="majorHAnsi" w:cstheme="majorHAnsi"/>
        </w:rPr>
        <w:t>M</w:t>
      </w:r>
      <w:r w:rsidRPr="0098345A">
        <w:rPr>
          <w:rFonts w:asciiTheme="majorHAnsi" w:hAnsiTheme="majorHAnsi" w:cstheme="majorHAnsi"/>
        </w:rPr>
        <w:t>ember states</w:t>
      </w:r>
      <w:r w:rsidR="00971C98">
        <w:rPr>
          <w:rFonts w:asciiTheme="majorHAnsi" w:hAnsiTheme="majorHAnsi" w:cstheme="majorHAnsi"/>
        </w:rPr>
        <w:t>.</w:t>
      </w:r>
    </w:p>
    <w:p w14:paraId="49C8A7B0" w14:textId="77777777" w:rsidR="00F07F61" w:rsidRPr="0098345A" w:rsidRDefault="00F07F61" w:rsidP="00F07F61">
      <w:pPr>
        <w:ind w:left="720"/>
        <w:rPr>
          <w:rFonts w:asciiTheme="majorHAnsi" w:hAnsiTheme="majorHAnsi" w:cstheme="majorHAnsi"/>
        </w:rPr>
      </w:pPr>
    </w:p>
    <w:p w14:paraId="31D5E142" w14:textId="77777777" w:rsidR="00F07F61" w:rsidRPr="0098345A" w:rsidRDefault="00E910B4" w:rsidP="00F07F61">
      <w:pPr>
        <w:pStyle w:val="Heading2"/>
        <w:rPr>
          <w:rFonts w:cstheme="majorHAnsi"/>
        </w:rPr>
      </w:pPr>
      <w:bookmarkStart w:id="27" w:name="_Toc87274554"/>
      <w:bookmarkStart w:id="28" w:name="_Toc88819969"/>
      <w:bookmarkStart w:id="29" w:name="_Toc89347693"/>
      <w:r w:rsidRPr="0098345A">
        <w:rPr>
          <w:rFonts w:cstheme="majorHAnsi"/>
        </w:rPr>
        <w:t>Criminal Activity</w:t>
      </w:r>
      <w:bookmarkEnd w:id="27"/>
      <w:bookmarkEnd w:id="28"/>
      <w:bookmarkEnd w:id="29"/>
    </w:p>
    <w:p w14:paraId="3537A742" w14:textId="08914C9A" w:rsidR="00412448" w:rsidRPr="0098345A" w:rsidRDefault="00F118B2" w:rsidP="00F07F61">
      <w:pPr>
        <w:rPr>
          <w:rFonts w:asciiTheme="majorHAnsi" w:hAnsiTheme="majorHAnsi" w:cstheme="majorHAnsi"/>
        </w:rPr>
      </w:pPr>
      <w:r w:rsidRPr="0098345A">
        <w:rPr>
          <w:rFonts w:asciiTheme="majorHAnsi" w:hAnsiTheme="majorHAnsi" w:cstheme="majorHAnsi"/>
        </w:rPr>
        <w:t xml:space="preserve">Pacific island countries continue to be used for transnational crime, including human trafficking, drug and gun smuggling as highlighted by the recent large illicit drug seizures in several PICTs in 2020 and 2021. Immigration </w:t>
      </w:r>
      <w:r w:rsidR="00D82C69">
        <w:rPr>
          <w:rFonts w:asciiTheme="majorHAnsi" w:hAnsiTheme="majorHAnsi" w:cstheme="majorHAnsi"/>
        </w:rPr>
        <w:t xml:space="preserve">agencies </w:t>
      </w:r>
      <w:r w:rsidRPr="0098345A">
        <w:rPr>
          <w:rFonts w:asciiTheme="majorHAnsi" w:hAnsiTheme="majorHAnsi" w:cstheme="majorHAnsi"/>
        </w:rPr>
        <w:t>as the primary manager of border data for international travellers will play a pivotal enforcement and intelligence role at the border by working closely with</w:t>
      </w:r>
      <w:r w:rsidR="00D82C69">
        <w:rPr>
          <w:rFonts w:asciiTheme="majorHAnsi" w:hAnsiTheme="majorHAnsi" w:cstheme="majorHAnsi"/>
        </w:rPr>
        <w:t xml:space="preserve"> Members and </w:t>
      </w:r>
      <w:r w:rsidRPr="0098345A">
        <w:rPr>
          <w:rFonts w:asciiTheme="majorHAnsi" w:hAnsiTheme="majorHAnsi" w:cstheme="majorHAnsi"/>
        </w:rPr>
        <w:t>other law enforcement agencies</w:t>
      </w:r>
      <w:r w:rsidR="00D82C69">
        <w:rPr>
          <w:rFonts w:asciiTheme="majorHAnsi" w:hAnsiTheme="majorHAnsi" w:cstheme="majorHAnsi"/>
        </w:rPr>
        <w:t xml:space="preserve"> such as the Pacific Transnational Crime Coordination Centre and local Transnational Crime Units.</w:t>
      </w:r>
    </w:p>
    <w:p w14:paraId="0141C32A" w14:textId="77777777" w:rsidR="00F118B2" w:rsidRPr="0098345A" w:rsidRDefault="00F118B2" w:rsidP="00F07F61">
      <w:pPr>
        <w:rPr>
          <w:rFonts w:asciiTheme="majorHAnsi" w:hAnsiTheme="majorHAnsi" w:cstheme="majorHAnsi"/>
        </w:rPr>
      </w:pPr>
    </w:p>
    <w:p w14:paraId="3318721C" w14:textId="77777777" w:rsidR="00F07F61" w:rsidRPr="0098345A" w:rsidRDefault="00E910B4" w:rsidP="00F07F61">
      <w:pPr>
        <w:pStyle w:val="Heading2"/>
        <w:rPr>
          <w:rFonts w:cstheme="majorHAnsi"/>
        </w:rPr>
      </w:pPr>
      <w:bookmarkStart w:id="30" w:name="_Toc87274556"/>
      <w:bookmarkStart w:id="31" w:name="_Toc88819970"/>
      <w:bookmarkStart w:id="32" w:name="_Toc89347694"/>
      <w:r w:rsidRPr="0098345A">
        <w:rPr>
          <w:rFonts w:cstheme="majorHAnsi"/>
        </w:rPr>
        <w:t>Range of Stakeholders</w:t>
      </w:r>
      <w:bookmarkEnd w:id="30"/>
      <w:bookmarkEnd w:id="31"/>
      <w:bookmarkEnd w:id="32"/>
    </w:p>
    <w:p w14:paraId="4BDE5B90" w14:textId="6F556079" w:rsidR="00F07F61" w:rsidRPr="0098345A" w:rsidRDefault="00E910B4" w:rsidP="00F07F61">
      <w:pPr>
        <w:rPr>
          <w:rFonts w:asciiTheme="majorHAnsi" w:hAnsiTheme="majorHAnsi" w:cstheme="majorHAnsi"/>
        </w:rPr>
      </w:pPr>
      <w:r w:rsidRPr="0098345A">
        <w:rPr>
          <w:rFonts w:asciiTheme="majorHAnsi" w:hAnsiTheme="majorHAnsi" w:cstheme="majorHAnsi"/>
        </w:rPr>
        <w:t>The PIDC Secretariat has the expertise and knowledge of Immigration issues for Members and the trust of Member Agencies. There are a significant number of stakeholders in the region with adjacent and possibly overlapping remits. PIDC is the voice of Immigration Departments in the Pacific; this clarity could come under threat over time. Keeping the clarity relies on the backing of Member agencies.</w:t>
      </w:r>
    </w:p>
    <w:p w14:paraId="4F652440" w14:textId="77777777" w:rsidR="00AB62A5" w:rsidRPr="0098345A" w:rsidRDefault="00AB62A5" w:rsidP="00F07F61">
      <w:pPr>
        <w:rPr>
          <w:rFonts w:asciiTheme="majorHAnsi" w:hAnsiTheme="majorHAnsi" w:cstheme="majorHAnsi"/>
        </w:rPr>
      </w:pPr>
    </w:p>
    <w:p w14:paraId="762C7F17" w14:textId="1F0FAD42" w:rsidR="00AB62A5" w:rsidRPr="005029CD" w:rsidRDefault="00AB62A5" w:rsidP="00002AC9">
      <w:pPr>
        <w:pStyle w:val="Heading2"/>
        <w:rPr>
          <w:rFonts w:cstheme="majorHAnsi"/>
        </w:rPr>
      </w:pPr>
      <w:bookmarkStart w:id="33" w:name="_Toc89347695"/>
      <w:r w:rsidRPr="005029CD">
        <w:rPr>
          <w:rFonts w:cstheme="majorHAnsi"/>
        </w:rPr>
        <w:t>Need to Improve Services</w:t>
      </w:r>
      <w:bookmarkEnd w:id="33"/>
    </w:p>
    <w:p w14:paraId="720759DF" w14:textId="49346645" w:rsidR="00AB62A5" w:rsidRPr="0098345A" w:rsidRDefault="00AB62A5" w:rsidP="00F07F61">
      <w:pPr>
        <w:rPr>
          <w:rFonts w:asciiTheme="majorHAnsi" w:hAnsiTheme="majorHAnsi" w:cstheme="majorHAnsi"/>
        </w:rPr>
      </w:pPr>
      <w:r w:rsidRPr="0098345A">
        <w:rPr>
          <w:rFonts w:asciiTheme="majorHAnsi" w:hAnsiTheme="majorHAnsi" w:cstheme="majorHAnsi"/>
        </w:rPr>
        <w:t>PIDC Members as public sector organisations need to seek to continuously improve services to its clients while reducing costs and increasing effectiveness and efficiencies.</w:t>
      </w:r>
      <w:r w:rsidR="00D82C69">
        <w:rPr>
          <w:rFonts w:asciiTheme="majorHAnsi" w:hAnsiTheme="majorHAnsi" w:cstheme="majorHAnsi"/>
        </w:rPr>
        <w:t xml:space="preserve">  As part of the public sector, PIDC Members need to contribute to the development of immigration, border enforcement and labour mobility policy development</w:t>
      </w:r>
      <w:r w:rsidR="00BF1E7E">
        <w:rPr>
          <w:rFonts w:asciiTheme="majorHAnsi" w:hAnsiTheme="majorHAnsi" w:cstheme="majorHAnsi"/>
        </w:rPr>
        <w:t xml:space="preserve"> and also support the implementation of national development strategies.  To this end Members need to strengthen data collection to support statistical analysis and also risk management regarding international travellers.</w:t>
      </w:r>
    </w:p>
    <w:p w14:paraId="3962EFCD" w14:textId="23967067" w:rsidR="00391A38" w:rsidRDefault="00391A38" w:rsidP="00F07F61">
      <w:pPr>
        <w:rPr>
          <w:rFonts w:asciiTheme="majorHAnsi" w:hAnsiTheme="majorHAnsi" w:cstheme="majorHAnsi"/>
        </w:rPr>
      </w:pPr>
    </w:p>
    <w:p w14:paraId="574F6770" w14:textId="77777777" w:rsidR="00DB7DF6" w:rsidRDefault="00DB7DF6" w:rsidP="00DB7DF6">
      <w:pPr>
        <w:pStyle w:val="Heading2"/>
      </w:pPr>
      <w:r>
        <w:t>International Obligations</w:t>
      </w:r>
    </w:p>
    <w:p w14:paraId="1C401240" w14:textId="77777777" w:rsidR="00DB7DF6" w:rsidRPr="00D54F1A" w:rsidRDefault="00DB7DF6" w:rsidP="00DB7DF6">
      <w:pPr>
        <w:rPr>
          <w:rFonts w:asciiTheme="majorHAnsi" w:hAnsiTheme="majorHAnsi" w:cstheme="majorHAnsi"/>
        </w:rPr>
      </w:pPr>
      <w:r>
        <w:rPr>
          <w:rFonts w:asciiTheme="majorHAnsi" w:hAnsiTheme="majorHAnsi" w:cstheme="majorHAnsi"/>
        </w:rPr>
        <w:t>PIDC Member states have a number of regional and international obligations that they must fulfil related to immigration.  These include obligations related to transnational organised crime, security, migration governance, anti-corruption, sustainable development and migrant rights as contained in the relevant regional and international instruments</w:t>
      </w:r>
      <w:r>
        <w:rPr>
          <w:rStyle w:val="FootnoteReference"/>
          <w:rFonts w:asciiTheme="majorHAnsi" w:hAnsiTheme="majorHAnsi" w:cstheme="majorHAnsi"/>
        </w:rPr>
        <w:footnoteReference w:id="3"/>
      </w:r>
      <w:r>
        <w:rPr>
          <w:rFonts w:asciiTheme="majorHAnsi" w:hAnsiTheme="majorHAnsi" w:cstheme="majorHAnsi"/>
        </w:rPr>
        <w:t xml:space="preserve">. </w:t>
      </w:r>
    </w:p>
    <w:p w14:paraId="5D62EC98" w14:textId="3A5920AF" w:rsidR="00391A38" w:rsidRPr="0098345A" w:rsidRDefault="00391A38" w:rsidP="00391A38">
      <w:pPr>
        <w:pStyle w:val="Heading2"/>
        <w:rPr>
          <w:rFonts w:cstheme="majorHAnsi"/>
        </w:rPr>
      </w:pPr>
      <w:bookmarkStart w:id="34" w:name="_Toc89347696"/>
      <w:bookmarkStart w:id="35" w:name="_GoBack"/>
      <w:bookmarkEnd w:id="35"/>
      <w:r w:rsidRPr="0098345A">
        <w:rPr>
          <w:rFonts w:cstheme="majorHAnsi"/>
        </w:rPr>
        <w:lastRenderedPageBreak/>
        <w:t>Geopolitics</w:t>
      </w:r>
      <w:bookmarkEnd w:id="34"/>
    </w:p>
    <w:p w14:paraId="0847B092" w14:textId="280C49A7" w:rsidR="007159A1" w:rsidRPr="0098345A" w:rsidRDefault="007159A1" w:rsidP="007159A1">
      <w:pPr>
        <w:rPr>
          <w:rFonts w:asciiTheme="majorHAnsi" w:hAnsiTheme="majorHAnsi" w:cstheme="majorHAnsi"/>
        </w:rPr>
      </w:pPr>
      <w:r w:rsidRPr="0098345A">
        <w:rPr>
          <w:rFonts w:asciiTheme="majorHAnsi" w:hAnsiTheme="majorHAnsi" w:cstheme="majorHAnsi"/>
        </w:rPr>
        <w:t>The Pacific region is at the centre of a long-term shift of economic power toward the North-Eastern hemisphere, including India and China. Geopolitical tensions in the Indo-Pacific and the Pacific region are increasing. These shifts of power are likely to play out over decades and are likely to result in unpredictable shifts in national, regional and partner policies that may impact Member Agencies.</w:t>
      </w:r>
    </w:p>
    <w:p w14:paraId="51859712" w14:textId="77777777" w:rsidR="00391A38" w:rsidRPr="0098345A" w:rsidRDefault="00391A38" w:rsidP="00F07F61">
      <w:pPr>
        <w:rPr>
          <w:rFonts w:asciiTheme="majorHAnsi" w:hAnsiTheme="majorHAnsi" w:cstheme="majorHAnsi"/>
        </w:rPr>
      </w:pPr>
    </w:p>
    <w:p w14:paraId="2C6B706A" w14:textId="77777777" w:rsidR="00F07F61" w:rsidRPr="0098345A" w:rsidRDefault="00F07F61" w:rsidP="00F07F61">
      <w:pPr>
        <w:rPr>
          <w:rFonts w:asciiTheme="majorHAnsi" w:hAnsiTheme="majorHAnsi" w:cstheme="majorHAnsi"/>
        </w:rPr>
      </w:pPr>
    </w:p>
    <w:p w14:paraId="09DCFBDA" w14:textId="2FABA5A6" w:rsidR="00F07F61" w:rsidRPr="0098345A" w:rsidRDefault="00E910B4">
      <w:pPr>
        <w:rPr>
          <w:rFonts w:asciiTheme="majorHAnsi" w:hAnsiTheme="majorHAnsi" w:cstheme="majorHAnsi"/>
        </w:rPr>
      </w:pPr>
      <w:r w:rsidRPr="0098345A">
        <w:rPr>
          <w:rFonts w:asciiTheme="majorHAnsi" w:hAnsiTheme="majorHAnsi" w:cstheme="majorHAnsi"/>
        </w:rPr>
        <w:br w:type="page"/>
      </w:r>
    </w:p>
    <w:p w14:paraId="7DB68294" w14:textId="4BE903BC" w:rsidR="00C01CAC" w:rsidRPr="0098345A" w:rsidRDefault="00E910B4" w:rsidP="00B50FB9">
      <w:pPr>
        <w:pStyle w:val="Heading1"/>
        <w:rPr>
          <w:rFonts w:cstheme="majorHAnsi"/>
        </w:rPr>
      </w:pPr>
      <w:bookmarkStart w:id="36" w:name="_Toc88819974"/>
      <w:bookmarkStart w:id="37" w:name="_Toc89347697"/>
      <w:r w:rsidRPr="0098345A">
        <w:rPr>
          <w:rFonts w:cstheme="majorHAnsi"/>
        </w:rPr>
        <w:lastRenderedPageBreak/>
        <w:t>Strategy Overview</w:t>
      </w:r>
      <w:bookmarkEnd w:id="36"/>
      <w:bookmarkEnd w:id="37"/>
    </w:p>
    <w:p w14:paraId="45412D9F" w14:textId="39F52DB3" w:rsidR="00D83A38" w:rsidRPr="0098345A" w:rsidRDefault="00D83A38" w:rsidP="00E05283">
      <w:pPr>
        <w:pStyle w:val="Heading2"/>
        <w:rPr>
          <w:rFonts w:cstheme="majorHAnsi"/>
        </w:rPr>
      </w:pPr>
      <w:bookmarkStart w:id="38" w:name="_Toc89347698"/>
      <w:r w:rsidRPr="0098345A">
        <w:rPr>
          <w:rFonts w:cstheme="majorHAnsi"/>
        </w:rPr>
        <w:t>PIDC Members and PIDC Secretariat</w:t>
      </w:r>
      <w:bookmarkEnd w:id="38"/>
    </w:p>
    <w:p w14:paraId="6A0A35FF" w14:textId="54DE82E3" w:rsidR="00A24D05" w:rsidRPr="0098345A" w:rsidRDefault="00A24D05">
      <w:pPr>
        <w:pStyle w:val="Body"/>
        <w:jc w:val="left"/>
        <w:rPr>
          <w:rFonts w:asciiTheme="majorHAnsi" w:hAnsiTheme="majorHAnsi" w:cstheme="majorHAnsi"/>
          <w:color w:val="auto"/>
          <w:lang w:val="en-AU"/>
        </w:rPr>
      </w:pPr>
      <w:r w:rsidRPr="0098345A">
        <w:rPr>
          <w:rFonts w:asciiTheme="majorHAnsi" w:hAnsiTheme="majorHAnsi" w:cstheme="majorHAnsi"/>
          <w:color w:val="auto"/>
          <w:lang w:val="en-AU"/>
        </w:rPr>
        <w:t>This strategy is for PIDC as a community.</w:t>
      </w:r>
      <w:r w:rsidR="00590C77" w:rsidRPr="0098345A">
        <w:rPr>
          <w:rFonts w:asciiTheme="majorHAnsi" w:hAnsiTheme="majorHAnsi" w:cstheme="majorHAnsi"/>
          <w:color w:val="auto"/>
          <w:lang w:val="en-AU"/>
        </w:rPr>
        <w:t xml:space="preserve"> </w:t>
      </w:r>
      <w:r w:rsidR="00590C77" w:rsidRPr="0098345A">
        <w:rPr>
          <w:rFonts w:asciiTheme="majorHAnsi" w:hAnsiTheme="majorHAnsi" w:cstheme="majorHAnsi"/>
        </w:rPr>
        <w:t>Delivering the Vision objectives of the PIDC is the responsibility of both Member nations and the PIDC Secretariat. For example, the PIDC Secretariat might provide members with standard operating procedures and support; it is up to the Member nations to implement in whole or part and maintain them.</w:t>
      </w:r>
      <w:r w:rsidRPr="0098345A">
        <w:rPr>
          <w:rFonts w:asciiTheme="majorHAnsi" w:hAnsiTheme="majorHAnsi" w:cstheme="majorHAnsi"/>
          <w:color w:val="auto"/>
          <w:lang w:val="en-AU"/>
        </w:rPr>
        <w:t xml:space="preserve"> In thinking about this </w:t>
      </w:r>
      <w:r w:rsidR="00B3062E" w:rsidRPr="0098345A">
        <w:rPr>
          <w:rFonts w:asciiTheme="majorHAnsi" w:hAnsiTheme="majorHAnsi" w:cstheme="majorHAnsi"/>
          <w:color w:val="auto"/>
          <w:lang w:val="en-AU"/>
        </w:rPr>
        <w:t>strategy,</w:t>
      </w:r>
      <w:r w:rsidRPr="0098345A">
        <w:rPr>
          <w:rFonts w:asciiTheme="majorHAnsi" w:hAnsiTheme="majorHAnsi" w:cstheme="majorHAnsi"/>
          <w:color w:val="auto"/>
          <w:lang w:val="en-AU"/>
        </w:rPr>
        <w:t xml:space="preserve"> we make a distinction between the roles and responsibilities of Member Agencies and the PIDC Secretariat. </w:t>
      </w:r>
      <w:r w:rsidR="00B3062E" w:rsidRPr="0098345A">
        <w:rPr>
          <w:rFonts w:asciiTheme="majorHAnsi" w:hAnsiTheme="majorHAnsi" w:cstheme="majorHAnsi"/>
          <w:color w:val="auto"/>
          <w:lang w:val="en-AU"/>
        </w:rPr>
        <w:t>The</w:t>
      </w:r>
      <w:r w:rsidR="00590C77" w:rsidRPr="0098345A">
        <w:rPr>
          <w:rFonts w:asciiTheme="majorHAnsi" w:hAnsiTheme="majorHAnsi" w:cstheme="majorHAnsi"/>
          <w:color w:val="auto"/>
          <w:lang w:val="en-AU"/>
        </w:rPr>
        <w:t>re</w:t>
      </w:r>
      <w:r w:rsidR="00B3062E" w:rsidRPr="0098345A">
        <w:rPr>
          <w:rFonts w:asciiTheme="majorHAnsi" w:hAnsiTheme="majorHAnsi" w:cstheme="majorHAnsi"/>
          <w:color w:val="auto"/>
          <w:lang w:val="en-AU"/>
        </w:rPr>
        <w:t xml:space="preserve"> </w:t>
      </w:r>
      <w:r w:rsidR="00590C77" w:rsidRPr="0098345A">
        <w:rPr>
          <w:rFonts w:asciiTheme="majorHAnsi" w:hAnsiTheme="majorHAnsi" w:cstheme="majorHAnsi"/>
          <w:color w:val="auto"/>
          <w:lang w:val="en-AU"/>
        </w:rPr>
        <w:t xml:space="preserve">are </w:t>
      </w:r>
      <w:r w:rsidR="002E4AF5" w:rsidRPr="0098345A">
        <w:rPr>
          <w:rFonts w:asciiTheme="majorHAnsi" w:hAnsiTheme="majorHAnsi" w:cstheme="majorHAnsi"/>
          <w:color w:val="auto"/>
          <w:lang w:val="en-AU"/>
        </w:rPr>
        <w:t xml:space="preserve">four </w:t>
      </w:r>
      <w:r w:rsidR="00B3062E" w:rsidRPr="0098345A">
        <w:rPr>
          <w:rFonts w:asciiTheme="majorHAnsi" w:hAnsiTheme="majorHAnsi" w:cstheme="majorHAnsi"/>
          <w:color w:val="auto"/>
          <w:lang w:val="en-AU"/>
        </w:rPr>
        <w:t>core approaches to supporting the mission objectives</w:t>
      </w:r>
      <w:r w:rsidR="002E4AF5" w:rsidRPr="0098345A">
        <w:rPr>
          <w:rFonts w:asciiTheme="majorHAnsi" w:hAnsiTheme="majorHAnsi" w:cstheme="majorHAnsi"/>
          <w:color w:val="auto"/>
          <w:lang w:val="en-AU"/>
        </w:rPr>
        <w:t>:</w:t>
      </w:r>
    </w:p>
    <w:p w14:paraId="346C9908" w14:textId="4537AA83" w:rsidR="00B3062E" w:rsidRPr="0098345A" w:rsidRDefault="00B3062E">
      <w:pPr>
        <w:pStyle w:val="Body"/>
        <w:jc w:val="left"/>
        <w:rPr>
          <w:rFonts w:asciiTheme="majorHAnsi" w:hAnsiTheme="majorHAnsi" w:cstheme="majorHAnsi"/>
          <w:color w:val="auto"/>
          <w:lang w:val="en-AU"/>
        </w:rPr>
      </w:pPr>
    </w:p>
    <w:p w14:paraId="03953EEE" w14:textId="1B9951DF" w:rsidR="00B3062E" w:rsidRPr="0098345A" w:rsidRDefault="00590C77" w:rsidP="00B3062E">
      <w:pPr>
        <w:pStyle w:val="Body"/>
        <w:numPr>
          <w:ilvl w:val="0"/>
          <w:numId w:val="34"/>
        </w:numPr>
        <w:jc w:val="left"/>
        <w:rPr>
          <w:rFonts w:asciiTheme="majorHAnsi" w:hAnsiTheme="majorHAnsi" w:cstheme="majorHAnsi"/>
          <w:color w:val="auto"/>
          <w:lang w:val="en-AU"/>
        </w:rPr>
      </w:pPr>
      <w:r w:rsidRPr="0098345A">
        <w:rPr>
          <w:rFonts w:asciiTheme="majorHAnsi" w:hAnsiTheme="majorHAnsi" w:cstheme="majorHAnsi"/>
          <w:color w:val="auto"/>
          <w:lang w:val="en-AU"/>
        </w:rPr>
        <w:t>PIDC Secretariat s</w:t>
      </w:r>
      <w:r w:rsidR="00B3062E" w:rsidRPr="0098345A">
        <w:rPr>
          <w:rFonts w:asciiTheme="majorHAnsi" w:hAnsiTheme="majorHAnsi" w:cstheme="majorHAnsi"/>
          <w:color w:val="auto"/>
          <w:lang w:val="en-AU"/>
        </w:rPr>
        <w:t xml:space="preserve">upporting individual Member Agencies. This could be through </w:t>
      </w:r>
      <w:r w:rsidR="00CB1C5C" w:rsidRPr="0098345A">
        <w:rPr>
          <w:rFonts w:asciiTheme="majorHAnsi" w:hAnsiTheme="majorHAnsi" w:cstheme="majorHAnsi"/>
          <w:color w:val="auto"/>
          <w:lang w:val="en-AU"/>
        </w:rPr>
        <w:t xml:space="preserve">training or </w:t>
      </w:r>
      <w:r w:rsidR="00B3062E" w:rsidRPr="0098345A">
        <w:rPr>
          <w:rFonts w:asciiTheme="majorHAnsi" w:hAnsiTheme="majorHAnsi" w:cstheme="majorHAnsi"/>
          <w:color w:val="auto"/>
          <w:lang w:val="en-AU"/>
        </w:rPr>
        <w:t>standards procedures for example,</w:t>
      </w:r>
      <w:r w:rsidR="00F0771E">
        <w:rPr>
          <w:rFonts w:asciiTheme="majorHAnsi" w:hAnsiTheme="majorHAnsi" w:cstheme="majorHAnsi"/>
          <w:color w:val="auto"/>
          <w:lang w:val="en-AU"/>
        </w:rPr>
        <w:t xml:space="preserve"> however, </w:t>
      </w:r>
      <w:r w:rsidR="00B3062E" w:rsidRPr="0098345A">
        <w:rPr>
          <w:rFonts w:asciiTheme="majorHAnsi" w:hAnsiTheme="majorHAnsi" w:cstheme="majorHAnsi"/>
          <w:color w:val="auto"/>
          <w:lang w:val="en-AU"/>
        </w:rPr>
        <w:t>it is the Member Agencies responsibility to implement those changes.</w:t>
      </w:r>
    </w:p>
    <w:p w14:paraId="6AE78980" w14:textId="77777777" w:rsidR="00B3062E" w:rsidRPr="0098345A" w:rsidRDefault="00B3062E" w:rsidP="00E05283">
      <w:pPr>
        <w:pStyle w:val="Body"/>
        <w:ind w:left="720"/>
        <w:jc w:val="left"/>
        <w:rPr>
          <w:rFonts w:asciiTheme="majorHAnsi" w:hAnsiTheme="majorHAnsi" w:cstheme="majorHAnsi"/>
          <w:color w:val="auto"/>
          <w:lang w:val="en-AU"/>
        </w:rPr>
      </w:pPr>
    </w:p>
    <w:p w14:paraId="44446DEA" w14:textId="4F63CDA4" w:rsidR="00CB1C5C" w:rsidRPr="0098345A" w:rsidRDefault="00590C77" w:rsidP="00CB1C5C">
      <w:pPr>
        <w:pStyle w:val="Body"/>
        <w:numPr>
          <w:ilvl w:val="0"/>
          <w:numId w:val="34"/>
        </w:numPr>
        <w:jc w:val="left"/>
        <w:rPr>
          <w:rFonts w:asciiTheme="majorHAnsi" w:hAnsiTheme="majorHAnsi" w:cstheme="majorHAnsi"/>
          <w:color w:val="auto"/>
          <w:lang w:val="en-AU"/>
        </w:rPr>
      </w:pPr>
      <w:r w:rsidRPr="0098345A">
        <w:rPr>
          <w:rFonts w:asciiTheme="majorHAnsi" w:hAnsiTheme="majorHAnsi" w:cstheme="majorHAnsi"/>
          <w:color w:val="auto"/>
          <w:lang w:val="en-AU"/>
        </w:rPr>
        <w:t>PIDC Secretariat s</w:t>
      </w:r>
      <w:r w:rsidR="00B3062E" w:rsidRPr="0098345A">
        <w:rPr>
          <w:rFonts w:asciiTheme="majorHAnsi" w:hAnsiTheme="majorHAnsi" w:cstheme="majorHAnsi"/>
          <w:color w:val="auto"/>
          <w:lang w:val="en-AU"/>
        </w:rPr>
        <w:t>upporting collaboration between Members.</w:t>
      </w:r>
      <w:r w:rsidR="00CB1C5C" w:rsidRPr="0098345A">
        <w:rPr>
          <w:rFonts w:asciiTheme="majorHAnsi" w:hAnsiTheme="majorHAnsi" w:cstheme="majorHAnsi"/>
          <w:color w:val="auto"/>
          <w:lang w:val="en-AU"/>
        </w:rPr>
        <w:t xml:space="preserve"> This can be through enabling technology that supports intelligence sharing or other modes of collaboration. The PIDC Secretariat has no enforcement capability, it is up to Member Agencies to work with each other and the PIDC Secretariat to implement these opportunities</w:t>
      </w:r>
      <w:r w:rsidR="007065E3" w:rsidRPr="0098345A">
        <w:rPr>
          <w:rFonts w:asciiTheme="majorHAnsi" w:hAnsiTheme="majorHAnsi" w:cstheme="majorHAnsi"/>
          <w:color w:val="auto"/>
          <w:lang w:val="en-AU"/>
        </w:rPr>
        <w:t>.</w:t>
      </w:r>
    </w:p>
    <w:p w14:paraId="1039941D" w14:textId="77777777" w:rsidR="00CB1C5C" w:rsidRPr="0098345A" w:rsidRDefault="00CB1C5C" w:rsidP="00E05283">
      <w:pPr>
        <w:pStyle w:val="ListParagraph"/>
        <w:rPr>
          <w:rFonts w:asciiTheme="majorHAnsi" w:hAnsiTheme="majorHAnsi" w:cstheme="majorHAnsi"/>
        </w:rPr>
      </w:pPr>
    </w:p>
    <w:p w14:paraId="5F35EF2B" w14:textId="4CF39155" w:rsidR="00CB1C5C" w:rsidRPr="0098345A" w:rsidRDefault="00CB1C5C" w:rsidP="00CB1C5C">
      <w:pPr>
        <w:pStyle w:val="Body"/>
        <w:numPr>
          <w:ilvl w:val="0"/>
          <w:numId w:val="34"/>
        </w:numPr>
        <w:jc w:val="left"/>
        <w:rPr>
          <w:rFonts w:asciiTheme="majorHAnsi" w:hAnsiTheme="majorHAnsi" w:cstheme="majorHAnsi"/>
          <w:color w:val="auto"/>
          <w:lang w:val="en-AU"/>
        </w:rPr>
      </w:pPr>
      <w:r w:rsidRPr="0098345A">
        <w:rPr>
          <w:rFonts w:asciiTheme="majorHAnsi" w:hAnsiTheme="majorHAnsi" w:cstheme="majorHAnsi"/>
        </w:rPr>
        <w:t xml:space="preserve">PIDC Secretariat is the representative voice and agent of PIDC in regional and international </w:t>
      </w:r>
      <w:r w:rsidR="00B60897" w:rsidRPr="0098345A">
        <w:rPr>
          <w:rFonts w:asciiTheme="majorHAnsi" w:hAnsiTheme="majorHAnsi" w:cstheme="majorHAnsi"/>
        </w:rPr>
        <w:t>fora to advance PIDC objectives and interests</w:t>
      </w:r>
      <w:r w:rsidRPr="0098345A">
        <w:rPr>
          <w:rFonts w:asciiTheme="majorHAnsi" w:hAnsiTheme="majorHAnsi" w:cstheme="majorHAnsi"/>
        </w:rPr>
        <w:t xml:space="preserve">. </w:t>
      </w:r>
      <w:r w:rsidR="002E4AF5" w:rsidRPr="0098345A">
        <w:rPr>
          <w:rFonts w:asciiTheme="majorHAnsi" w:hAnsiTheme="majorHAnsi" w:cstheme="majorHAnsi"/>
        </w:rPr>
        <w:t>This requires information flows between Member Agencies and the PIDC Secretariat to ensure that Members are being represented and understand the outcomes of these engagements. These might occur at policy level or be oriented towards donors and education opportunities</w:t>
      </w:r>
      <w:r w:rsidR="00E66A8A">
        <w:rPr>
          <w:rFonts w:asciiTheme="majorHAnsi" w:hAnsiTheme="majorHAnsi" w:cstheme="majorHAnsi"/>
        </w:rPr>
        <w:t>.</w:t>
      </w:r>
    </w:p>
    <w:p w14:paraId="7A99F2D8" w14:textId="77777777" w:rsidR="002E4AF5" w:rsidRPr="0098345A" w:rsidRDefault="002E4AF5" w:rsidP="00E05283">
      <w:pPr>
        <w:pStyle w:val="ListParagraph"/>
        <w:rPr>
          <w:rFonts w:asciiTheme="majorHAnsi" w:hAnsiTheme="majorHAnsi" w:cstheme="majorHAnsi"/>
          <w:color w:val="auto"/>
          <w:lang w:val="en-AU"/>
        </w:rPr>
      </w:pPr>
    </w:p>
    <w:p w14:paraId="496D210E" w14:textId="20B8D14C" w:rsidR="002E4AF5" w:rsidRPr="0098345A" w:rsidRDefault="002E4AF5" w:rsidP="00E05283">
      <w:pPr>
        <w:pStyle w:val="Body"/>
        <w:numPr>
          <w:ilvl w:val="0"/>
          <w:numId w:val="34"/>
        </w:numPr>
        <w:jc w:val="left"/>
        <w:rPr>
          <w:rFonts w:asciiTheme="majorHAnsi" w:hAnsiTheme="majorHAnsi" w:cstheme="majorHAnsi"/>
          <w:color w:val="auto"/>
          <w:lang w:val="en-AU"/>
        </w:rPr>
      </w:pPr>
      <w:r w:rsidRPr="0098345A">
        <w:rPr>
          <w:rFonts w:asciiTheme="majorHAnsi" w:hAnsiTheme="majorHAnsi" w:cstheme="majorHAnsi"/>
          <w:color w:val="auto"/>
          <w:lang w:val="en-AU"/>
        </w:rPr>
        <w:t>PIDC Members can both implement and enable operational collaboration between different Member Agencies without PIDC Secretariat involvement.</w:t>
      </w:r>
    </w:p>
    <w:p w14:paraId="35DCDAB3" w14:textId="77777777" w:rsidR="00CB1C5C" w:rsidRPr="0098345A" w:rsidRDefault="00CB1C5C" w:rsidP="00E05283">
      <w:pPr>
        <w:pStyle w:val="ListParagraph"/>
        <w:rPr>
          <w:rFonts w:asciiTheme="majorHAnsi" w:hAnsiTheme="majorHAnsi" w:cstheme="majorHAnsi"/>
          <w:color w:val="auto"/>
          <w:lang w:val="en-AU"/>
        </w:rPr>
      </w:pPr>
    </w:p>
    <w:p w14:paraId="36F48F9B" w14:textId="073DB236" w:rsidR="00CB1C5C" w:rsidRPr="0098345A" w:rsidRDefault="002E4AF5" w:rsidP="00CB1C5C">
      <w:pPr>
        <w:pStyle w:val="Body"/>
        <w:jc w:val="left"/>
        <w:rPr>
          <w:rFonts w:asciiTheme="majorHAnsi" w:hAnsiTheme="majorHAnsi" w:cstheme="majorHAnsi"/>
          <w:color w:val="auto"/>
          <w:lang w:val="en-AU"/>
        </w:rPr>
      </w:pPr>
      <w:r w:rsidRPr="0098345A">
        <w:rPr>
          <w:rFonts w:asciiTheme="majorHAnsi" w:hAnsiTheme="majorHAnsi" w:cstheme="majorHAnsi"/>
          <w:noProof/>
          <w:color w:val="auto"/>
          <w:lang w:val="en-NZ" w:eastAsia="en-NZ"/>
          <w14:textOutline w14:w="0" w14:cap="rnd" w14:cmpd="sng" w14:algn="ctr">
            <w14:noFill/>
            <w14:prstDash w14:val="solid"/>
            <w14:bevel/>
          </w14:textOutline>
        </w:rPr>
        <w:drawing>
          <wp:anchor distT="0" distB="0" distL="114300" distR="114300" simplePos="0" relativeHeight="251706368" behindDoc="0" locked="0" layoutInCell="1" allowOverlap="1" wp14:anchorId="6E31BB60" wp14:editId="3C63609D">
            <wp:simplePos x="0" y="0"/>
            <wp:positionH relativeFrom="column">
              <wp:posOffset>933549</wp:posOffset>
            </wp:positionH>
            <wp:positionV relativeFrom="paragraph">
              <wp:posOffset>219084</wp:posOffset>
            </wp:positionV>
            <wp:extent cx="4018208" cy="3353555"/>
            <wp:effectExtent l="0" t="0" r="1905" b="0"/>
            <wp:wrapTopAndBottom/>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18208" cy="3353555"/>
                    </a:xfrm>
                    <a:prstGeom prst="rect">
                      <a:avLst/>
                    </a:prstGeom>
                  </pic:spPr>
                </pic:pic>
              </a:graphicData>
            </a:graphic>
          </wp:anchor>
        </w:drawing>
      </w:r>
    </w:p>
    <w:p w14:paraId="0175352B" w14:textId="2658D636" w:rsidR="00A24D05" w:rsidRPr="0098345A" w:rsidRDefault="00A24D05">
      <w:pPr>
        <w:pStyle w:val="Body"/>
        <w:jc w:val="left"/>
        <w:rPr>
          <w:rFonts w:asciiTheme="majorHAnsi" w:hAnsiTheme="majorHAnsi" w:cstheme="majorHAnsi"/>
          <w:color w:val="auto"/>
          <w:lang w:val="en-AU"/>
        </w:rPr>
      </w:pPr>
    </w:p>
    <w:p w14:paraId="015FB69D" w14:textId="413320E7" w:rsidR="00A24D05" w:rsidRPr="0098345A" w:rsidRDefault="002E4AF5">
      <w:pPr>
        <w:pStyle w:val="Body"/>
        <w:jc w:val="left"/>
        <w:rPr>
          <w:rFonts w:asciiTheme="majorHAnsi" w:hAnsiTheme="majorHAnsi" w:cstheme="majorHAnsi"/>
          <w:color w:val="auto"/>
          <w:lang w:val="en-AU"/>
        </w:rPr>
      </w:pPr>
      <w:r w:rsidRPr="0098345A">
        <w:rPr>
          <w:rFonts w:asciiTheme="majorHAnsi" w:hAnsiTheme="majorHAnsi" w:cstheme="majorHAnsi"/>
          <w:color w:val="auto"/>
          <w:lang w:val="en-AU"/>
        </w:rPr>
        <w:t xml:space="preserve">It is important to note that the PIDC Secretariat does not have any </w:t>
      </w:r>
      <w:r w:rsidR="00D83A38" w:rsidRPr="0098345A">
        <w:rPr>
          <w:rFonts w:asciiTheme="majorHAnsi" w:hAnsiTheme="majorHAnsi" w:cstheme="majorHAnsi"/>
          <w:color w:val="auto"/>
          <w:lang w:val="en-AU"/>
        </w:rPr>
        <w:t>day-to-day</w:t>
      </w:r>
      <w:r w:rsidRPr="0098345A">
        <w:rPr>
          <w:rFonts w:asciiTheme="majorHAnsi" w:hAnsiTheme="majorHAnsi" w:cstheme="majorHAnsi"/>
          <w:color w:val="auto"/>
          <w:lang w:val="en-AU"/>
        </w:rPr>
        <w:t xml:space="preserve"> operational involvement with immigration.</w:t>
      </w:r>
    </w:p>
    <w:p w14:paraId="6182180E" w14:textId="56E1BEA1" w:rsidR="00590C77" w:rsidRPr="0098345A" w:rsidRDefault="00590C77">
      <w:pPr>
        <w:pStyle w:val="Body"/>
        <w:jc w:val="left"/>
        <w:rPr>
          <w:rFonts w:asciiTheme="majorHAnsi" w:hAnsiTheme="majorHAnsi" w:cstheme="majorHAnsi"/>
          <w:color w:val="auto"/>
          <w:lang w:val="en-AU"/>
        </w:rPr>
      </w:pPr>
    </w:p>
    <w:p w14:paraId="2D5B15C2" w14:textId="77777777" w:rsidR="00590C77" w:rsidRPr="0098345A" w:rsidRDefault="00590C77">
      <w:pPr>
        <w:pStyle w:val="Body"/>
        <w:jc w:val="left"/>
        <w:rPr>
          <w:rFonts w:asciiTheme="majorHAnsi" w:hAnsiTheme="majorHAnsi" w:cstheme="majorHAnsi"/>
          <w:color w:val="auto"/>
          <w:lang w:val="en-AU"/>
        </w:rPr>
      </w:pPr>
    </w:p>
    <w:p w14:paraId="799A0BE1" w14:textId="77777777" w:rsidR="00590C77" w:rsidRPr="0098345A" w:rsidRDefault="00590C77" w:rsidP="00E05283">
      <w:pPr>
        <w:pStyle w:val="Heading2"/>
        <w:rPr>
          <w:rFonts w:cstheme="majorHAnsi"/>
        </w:rPr>
      </w:pPr>
      <w:bookmarkStart w:id="39" w:name="_Toc89347699"/>
      <w:r w:rsidRPr="0098345A">
        <w:rPr>
          <w:rFonts w:cstheme="majorHAnsi"/>
        </w:rPr>
        <w:t>PIDC Secretariat Operating Environments</w:t>
      </w:r>
      <w:bookmarkEnd w:id="39"/>
    </w:p>
    <w:p w14:paraId="1C26C6BB" w14:textId="546C0E3A" w:rsidR="0070217E" w:rsidRDefault="0055699C" w:rsidP="00590C77">
      <w:pPr>
        <w:rPr>
          <w:rFonts w:asciiTheme="majorHAnsi" w:hAnsiTheme="majorHAnsi" w:cstheme="majorHAnsi"/>
        </w:rPr>
      </w:pPr>
      <w:r w:rsidRPr="0098345A">
        <w:rPr>
          <w:rFonts w:asciiTheme="majorHAnsi" w:hAnsiTheme="majorHAnsi" w:cstheme="majorHAnsi"/>
        </w:rPr>
        <w:t>Operating environments are the different places and mechanisms where an organisation cocreates value with other stakeholders. As we can determine from the diagram above</w:t>
      </w:r>
      <w:ins w:id="40" w:author="OEM" w:date="2021-12-03T14:25:00Z">
        <w:r w:rsidR="00DB7DF6">
          <w:rPr>
            <w:rFonts w:asciiTheme="majorHAnsi" w:hAnsiTheme="majorHAnsi" w:cstheme="majorHAnsi"/>
          </w:rPr>
          <w:t>,</w:t>
        </w:r>
      </w:ins>
      <w:r w:rsidRPr="0098345A">
        <w:rPr>
          <w:rFonts w:asciiTheme="majorHAnsi" w:hAnsiTheme="majorHAnsi" w:cstheme="majorHAnsi"/>
        </w:rPr>
        <w:t xml:space="preserve"> the international and regional operating environments are different to those where there is a direct interaction with Members</w:t>
      </w:r>
      <w:r w:rsidR="00DB7DF6">
        <w:rPr>
          <w:rFonts w:asciiTheme="majorHAnsi" w:hAnsiTheme="majorHAnsi" w:cstheme="majorHAnsi"/>
        </w:rPr>
        <w:t xml:space="preserve">. </w:t>
      </w:r>
      <w:r w:rsidRPr="0098345A">
        <w:rPr>
          <w:rFonts w:asciiTheme="majorHAnsi" w:hAnsiTheme="majorHAnsi" w:cstheme="majorHAnsi"/>
        </w:rPr>
        <w:t xml:space="preserve"> Operating environments represent systemic relationships between the organisation and its outside environment</w:t>
      </w:r>
      <w:r w:rsidR="00F0771E">
        <w:rPr>
          <w:rFonts w:asciiTheme="majorHAnsi" w:hAnsiTheme="majorHAnsi" w:cstheme="majorHAnsi"/>
        </w:rPr>
        <w:t>.</w:t>
      </w:r>
      <w:r w:rsidRPr="0098345A">
        <w:rPr>
          <w:rFonts w:asciiTheme="majorHAnsi" w:hAnsiTheme="majorHAnsi" w:cstheme="majorHAnsi"/>
        </w:rPr>
        <w:t xml:space="preserve"> The organisation is trying to </w:t>
      </w:r>
      <w:r w:rsidR="00630B62" w:rsidRPr="0098345A">
        <w:rPr>
          <w:rFonts w:asciiTheme="majorHAnsi" w:hAnsiTheme="majorHAnsi" w:cstheme="majorHAnsi"/>
        </w:rPr>
        <w:t xml:space="preserve">change the environment to meet its objectives while the environment </w:t>
      </w:r>
      <w:r w:rsidR="00F0771E">
        <w:rPr>
          <w:rFonts w:asciiTheme="majorHAnsi" w:hAnsiTheme="majorHAnsi" w:cstheme="majorHAnsi"/>
        </w:rPr>
        <w:t>and the actors in it are</w:t>
      </w:r>
      <w:r w:rsidR="00630B62" w:rsidRPr="0098345A">
        <w:rPr>
          <w:rFonts w:asciiTheme="majorHAnsi" w:hAnsiTheme="majorHAnsi" w:cstheme="majorHAnsi"/>
        </w:rPr>
        <w:t xml:space="preserve"> shaping the organisation. </w:t>
      </w:r>
      <w:r w:rsidR="0070217E">
        <w:rPr>
          <w:rFonts w:asciiTheme="majorHAnsi" w:hAnsiTheme="majorHAnsi" w:cstheme="majorHAnsi"/>
        </w:rPr>
        <w:t xml:space="preserve">These interactions determine how value is cocreated. </w:t>
      </w:r>
    </w:p>
    <w:p w14:paraId="5093ED79" w14:textId="77777777" w:rsidR="0070217E" w:rsidRDefault="0070217E" w:rsidP="00590C77">
      <w:pPr>
        <w:rPr>
          <w:rFonts w:asciiTheme="majorHAnsi" w:hAnsiTheme="majorHAnsi" w:cstheme="majorHAnsi"/>
        </w:rPr>
      </w:pPr>
    </w:p>
    <w:p w14:paraId="1C8F647C" w14:textId="0B10DE85" w:rsidR="00590C77" w:rsidRDefault="00630B62" w:rsidP="00590C77">
      <w:pPr>
        <w:rPr>
          <w:rFonts w:asciiTheme="majorHAnsi" w:hAnsiTheme="majorHAnsi" w:cstheme="majorHAnsi"/>
        </w:rPr>
      </w:pPr>
      <w:r w:rsidRPr="0098345A">
        <w:rPr>
          <w:rFonts w:asciiTheme="majorHAnsi" w:hAnsiTheme="majorHAnsi" w:cstheme="majorHAnsi"/>
        </w:rPr>
        <w:t xml:space="preserve">At a broad level, there are two operating environments in which the PIDC Secretariat is active, directly with Member Agencies and as the voice of PIDC Members with International and Regional Agencies. </w:t>
      </w:r>
    </w:p>
    <w:p w14:paraId="2135514F" w14:textId="77777777" w:rsidR="00436DEC" w:rsidRPr="0098345A" w:rsidRDefault="00436DEC" w:rsidP="00590C77">
      <w:pPr>
        <w:rPr>
          <w:rFonts w:asciiTheme="majorHAnsi" w:hAnsiTheme="majorHAnsi" w:cstheme="majorHAnsi"/>
        </w:rPr>
      </w:pPr>
    </w:p>
    <w:p w14:paraId="440EB493" w14:textId="77777777" w:rsidR="00590C77" w:rsidRPr="0098345A" w:rsidRDefault="00590C77" w:rsidP="00E05283">
      <w:pPr>
        <w:pStyle w:val="Heading3"/>
        <w:rPr>
          <w:rFonts w:cstheme="majorHAnsi"/>
        </w:rPr>
      </w:pPr>
      <w:bookmarkStart w:id="41" w:name="_Toc89347700"/>
      <w:r w:rsidRPr="0098345A">
        <w:rPr>
          <w:rFonts w:cstheme="majorHAnsi"/>
        </w:rPr>
        <w:t>International Stakeholders</w:t>
      </w:r>
      <w:bookmarkEnd w:id="41"/>
    </w:p>
    <w:p w14:paraId="033248D8" w14:textId="4E0FE0FF" w:rsidR="00590C77" w:rsidRPr="0098345A" w:rsidRDefault="00590C77" w:rsidP="00590C77">
      <w:pPr>
        <w:rPr>
          <w:rFonts w:asciiTheme="majorHAnsi" w:hAnsiTheme="majorHAnsi" w:cstheme="majorHAnsi"/>
        </w:rPr>
      </w:pPr>
      <w:r w:rsidRPr="0098345A">
        <w:rPr>
          <w:rFonts w:asciiTheme="majorHAnsi" w:hAnsiTheme="majorHAnsi" w:cstheme="majorHAnsi"/>
        </w:rPr>
        <w:t xml:space="preserve">PIDC is recognised as the </w:t>
      </w:r>
      <w:r w:rsidR="00F11CB0">
        <w:rPr>
          <w:rFonts w:asciiTheme="majorHAnsi" w:hAnsiTheme="majorHAnsi" w:cstheme="majorHAnsi"/>
        </w:rPr>
        <w:t xml:space="preserve">representative </w:t>
      </w:r>
      <w:r w:rsidRPr="0098345A">
        <w:rPr>
          <w:rFonts w:asciiTheme="majorHAnsi" w:hAnsiTheme="majorHAnsi" w:cstheme="majorHAnsi"/>
        </w:rPr>
        <w:t>of Pacific Immigration</w:t>
      </w:r>
      <w:r w:rsidR="008E4F6B">
        <w:rPr>
          <w:rFonts w:asciiTheme="majorHAnsi" w:hAnsiTheme="majorHAnsi" w:cstheme="majorHAnsi"/>
        </w:rPr>
        <w:t xml:space="preserve"> </w:t>
      </w:r>
      <w:r w:rsidR="00F11CB0">
        <w:rPr>
          <w:rFonts w:asciiTheme="majorHAnsi" w:hAnsiTheme="majorHAnsi" w:cstheme="majorHAnsi"/>
        </w:rPr>
        <w:t>Agencies</w:t>
      </w:r>
      <w:r w:rsidRPr="0098345A">
        <w:rPr>
          <w:rFonts w:asciiTheme="majorHAnsi" w:hAnsiTheme="majorHAnsi" w:cstheme="majorHAnsi"/>
        </w:rPr>
        <w:t xml:space="preserve"> in the international community</w:t>
      </w:r>
      <w:r w:rsidR="008E4F6B">
        <w:rPr>
          <w:rFonts w:asciiTheme="majorHAnsi" w:hAnsiTheme="majorHAnsi" w:cstheme="majorHAnsi"/>
        </w:rPr>
        <w:t xml:space="preserve"> base on the</w:t>
      </w:r>
      <w:r w:rsidR="00F11CB0">
        <w:rPr>
          <w:rFonts w:asciiTheme="majorHAnsi" w:hAnsiTheme="majorHAnsi" w:cstheme="majorHAnsi"/>
        </w:rPr>
        <w:t xml:space="preserve"> collect agreements and mandates</w:t>
      </w:r>
      <w:r w:rsidRPr="0098345A">
        <w:rPr>
          <w:rFonts w:asciiTheme="majorHAnsi" w:hAnsiTheme="majorHAnsi" w:cstheme="majorHAnsi"/>
        </w:rPr>
        <w:t xml:space="preserve">. There are many international stakeholders, from regional law enforcement agencies, international agencies on Immigration and human trafficking, and the University of the South Pacific. These could be further broken down into </w:t>
      </w:r>
      <w:r w:rsidR="0070217E">
        <w:rPr>
          <w:rFonts w:asciiTheme="majorHAnsi" w:hAnsiTheme="majorHAnsi" w:cstheme="majorHAnsi"/>
        </w:rPr>
        <w:t>two main</w:t>
      </w:r>
      <w:r w:rsidR="007B146C" w:rsidRPr="0098345A">
        <w:rPr>
          <w:rFonts w:asciiTheme="majorHAnsi" w:hAnsiTheme="majorHAnsi" w:cstheme="majorHAnsi"/>
        </w:rPr>
        <w:t xml:space="preserve"> </w:t>
      </w:r>
      <w:r w:rsidRPr="0098345A">
        <w:rPr>
          <w:rFonts w:asciiTheme="majorHAnsi" w:hAnsiTheme="majorHAnsi" w:cstheme="majorHAnsi"/>
        </w:rPr>
        <w:t>subcategories:</w:t>
      </w:r>
    </w:p>
    <w:p w14:paraId="3B2126FD" w14:textId="77777777" w:rsidR="00590C77" w:rsidRPr="0098345A" w:rsidRDefault="00590C77" w:rsidP="00590C77">
      <w:pPr>
        <w:rPr>
          <w:rFonts w:asciiTheme="majorHAnsi" w:hAnsiTheme="majorHAnsi" w:cstheme="majorHAnsi"/>
        </w:rPr>
      </w:pPr>
    </w:p>
    <w:p w14:paraId="01E18B50" w14:textId="77777777" w:rsidR="00590C77" w:rsidRPr="0098345A" w:rsidRDefault="00590C77" w:rsidP="00590C77">
      <w:pPr>
        <w:pStyle w:val="ListParagraph"/>
        <w:numPr>
          <w:ilvl w:val="0"/>
          <w:numId w:val="3"/>
        </w:numPr>
        <w:jc w:val="both"/>
        <w:rPr>
          <w:rFonts w:asciiTheme="majorHAnsi" w:eastAsia="Arial Unicode MS" w:hAnsiTheme="majorHAnsi" w:cstheme="majorHAnsi"/>
          <w:color w:val="auto"/>
          <w:lang w:val="en-AU" w:eastAsia="en-US"/>
        </w:rPr>
      </w:pPr>
      <w:r w:rsidRPr="0098345A">
        <w:rPr>
          <w:rFonts w:asciiTheme="majorHAnsi" w:eastAsia="Arial Unicode MS" w:hAnsiTheme="majorHAnsi" w:cstheme="majorHAnsi"/>
          <w:color w:val="auto"/>
          <w:lang w:val="en-AU" w:eastAsia="en-US"/>
        </w:rPr>
        <w:t>International and Regional policy forums; and</w:t>
      </w:r>
    </w:p>
    <w:p w14:paraId="44AA268C" w14:textId="74A1E66A" w:rsidR="00590C77" w:rsidRDefault="00590C77" w:rsidP="00590C77">
      <w:pPr>
        <w:pStyle w:val="ListParagraph"/>
        <w:numPr>
          <w:ilvl w:val="0"/>
          <w:numId w:val="3"/>
        </w:numPr>
        <w:jc w:val="both"/>
        <w:rPr>
          <w:rFonts w:asciiTheme="majorHAnsi" w:eastAsia="Arial Unicode MS" w:hAnsiTheme="majorHAnsi" w:cstheme="majorHAnsi"/>
          <w:color w:val="auto"/>
          <w:lang w:val="en-AU" w:eastAsia="en-US"/>
        </w:rPr>
      </w:pPr>
      <w:r w:rsidRPr="0098345A">
        <w:rPr>
          <w:rFonts w:asciiTheme="majorHAnsi" w:eastAsia="Arial Unicode MS" w:hAnsiTheme="majorHAnsi" w:cstheme="majorHAnsi"/>
          <w:color w:val="auto"/>
          <w:lang w:val="en-AU" w:eastAsia="en-US"/>
        </w:rPr>
        <w:t>Regional enforcement agencies.</w:t>
      </w:r>
    </w:p>
    <w:p w14:paraId="4E95A253" w14:textId="77777777" w:rsidR="00590C77" w:rsidRPr="0098345A" w:rsidRDefault="00590C77" w:rsidP="00590C77">
      <w:pPr>
        <w:rPr>
          <w:rFonts w:asciiTheme="majorHAnsi" w:hAnsiTheme="majorHAnsi" w:cstheme="majorHAnsi"/>
        </w:rPr>
      </w:pPr>
    </w:p>
    <w:p w14:paraId="5D813659" w14:textId="7A4432FD" w:rsidR="00590C77" w:rsidRPr="0098345A" w:rsidRDefault="00590C77" w:rsidP="00590C77">
      <w:pPr>
        <w:jc w:val="both"/>
        <w:rPr>
          <w:rFonts w:asciiTheme="majorHAnsi" w:hAnsiTheme="majorHAnsi" w:cstheme="majorHAnsi"/>
        </w:rPr>
      </w:pPr>
      <w:r w:rsidRPr="0098345A">
        <w:rPr>
          <w:rFonts w:asciiTheme="majorHAnsi" w:hAnsiTheme="majorHAnsi" w:cstheme="majorHAnsi"/>
        </w:rPr>
        <w:t xml:space="preserve">PIDC continues to play a significant role in representing its membership at the international level in advancing the </w:t>
      </w:r>
      <w:r w:rsidR="00630B62" w:rsidRPr="0098345A">
        <w:rPr>
          <w:rFonts w:asciiTheme="majorHAnsi" w:hAnsiTheme="majorHAnsi" w:cstheme="majorHAnsi"/>
        </w:rPr>
        <w:t>immigration-related</w:t>
      </w:r>
      <w:r w:rsidRPr="0098345A">
        <w:rPr>
          <w:rFonts w:asciiTheme="majorHAnsi" w:hAnsiTheme="majorHAnsi" w:cstheme="majorHAnsi"/>
        </w:rPr>
        <w:t xml:space="preserve"> aspects of the Sustainable Development Goals, the Global Compact on Migration, and various international conventions related to transnational crime, refugees, and corruption. At the regional level, PIDC remains: (a) a leading regional adviser to Pacific Leaders as evidenced by its membership in several regional fora including as Chair of the TWG to establish a regional TNOC Disruption Strategy</w:t>
      </w:r>
      <w:r w:rsidR="00E66A8A">
        <w:rPr>
          <w:rFonts w:asciiTheme="majorHAnsi" w:hAnsiTheme="majorHAnsi" w:cstheme="majorHAnsi"/>
        </w:rPr>
        <w:t>;</w:t>
      </w:r>
      <w:r w:rsidR="00630B62" w:rsidRPr="0098345A">
        <w:rPr>
          <w:rFonts w:asciiTheme="majorHAnsi" w:hAnsiTheme="majorHAnsi" w:cstheme="majorHAnsi"/>
        </w:rPr>
        <w:t xml:space="preserve"> and</w:t>
      </w:r>
      <w:r w:rsidRPr="0098345A">
        <w:rPr>
          <w:rFonts w:asciiTheme="majorHAnsi" w:hAnsiTheme="majorHAnsi" w:cstheme="majorHAnsi"/>
        </w:rPr>
        <w:t xml:space="preserve"> (b) committed to engaging with like-minded organisations primarily through the Declaration of Partnership with OCO and the PICP.</w:t>
      </w:r>
    </w:p>
    <w:p w14:paraId="1EBF0D4C" w14:textId="54AEC03A" w:rsidR="004679AC" w:rsidRDefault="004679AC" w:rsidP="00590C77">
      <w:pPr>
        <w:jc w:val="both"/>
        <w:rPr>
          <w:rFonts w:asciiTheme="majorHAnsi" w:hAnsiTheme="majorHAnsi" w:cstheme="majorHAnsi"/>
        </w:rPr>
      </w:pPr>
    </w:p>
    <w:p w14:paraId="12C4DEF9" w14:textId="523767C9" w:rsidR="0070217E" w:rsidRDefault="0070217E" w:rsidP="00590C77">
      <w:pPr>
        <w:jc w:val="both"/>
        <w:rPr>
          <w:rFonts w:asciiTheme="majorHAnsi" w:hAnsiTheme="majorHAnsi" w:cstheme="majorHAnsi"/>
        </w:rPr>
      </w:pPr>
      <w:r>
        <w:rPr>
          <w:rFonts w:asciiTheme="majorHAnsi" w:hAnsiTheme="majorHAnsi" w:cstheme="majorHAnsi"/>
        </w:rPr>
        <w:t>Value is cocreated by:</w:t>
      </w:r>
    </w:p>
    <w:p w14:paraId="0702DDAD" w14:textId="7192D222" w:rsidR="0070217E" w:rsidRDefault="0070217E" w:rsidP="0070217E">
      <w:pPr>
        <w:pStyle w:val="ListParagraph"/>
        <w:numPr>
          <w:ilvl w:val="0"/>
          <w:numId w:val="45"/>
        </w:numPr>
        <w:jc w:val="both"/>
        <w:rPr>
          <w:rFonts w:asciiTheme="majorHAnsi" w:hAnsiTheme="majorHAnsi" w:cstheme="majorHAnsi"/>
        </w:rPr>
      </w:pPr>
      <w:r>
        <w:rPr>
          <w:rFonts w:asciiTheme="majorHAnsi" w:hAnsiTheme="majorHAnsi" w:cstheme="majorHAnsi"/>
        </w:rPr>
        <w:t xml:space="preserve">Elevating </w:t>
      </w:r>
      <w:r w:rsidR="008E4F6B">
        <w:rPr>
          <w:rFonts w:asciiTheme="majorHAnsi" w:hAnsiTheme="majorHAnsi" w:cstheme="majorHAnsi"/>
        </w:rPr>
        <w:t xml:space="preserve">and advancing </w:t>
      </w:r>
      <w:r>
        <w:rPr>
          <w:rFonts w:asciiTheme="majorHAnsi" w:hAnsiTheme="majorHAnsi" w:cstheme="majorHAnsi"/>
        </w:rPr>
        <w:t>Members interests and the status of Immigration Agencies in international, regional forums and advising regional leaders</w:t>
      </w:r>
      <w:r w:rsidR="00504665">
        <w:rPr>
          <w:rFonts w:asciiTheme="majorHAnsi" w:hAnsiTheme="majorHAnsi" w:cstheme="majorHAnsi"/>
        </w:rPr>
        <w:t>,</w:t>
      </w:r>
    </w:p>
    <w:p w14:paraId="0D0F2863" w14:textId="22027E98" w:rsidR="0070217E" w:rsidRDefault="0046774B" w:rsidP="0070217E">
      <w:pPr>
        <w:pStyle w:val="ListParagraph"/>
        <w:numPr>
          <w:ilvl w:val="0"/>
          <w:numId w:val="45"/>
        </w:numPr>
        <w:jc w:val="both"/>
        <w:rPr>
          <w:rFonts w:asciiTheme="majorHAnsi" w:hAnsiTheme="majorHAnsi" w:cstheme="majorHAnsi"/>
        </w:rPr>
      </w:pPr>
      <w:r w:rsidRPr="005C34AD">
        <w:rPr>
          <w:rFonts w:asciiTheme="majorHAnsi" w:hAnsiTheme="majorHAnsi" w:cstheme="majorHAnsi"/>
          <w:lang w:val="en-AU"/>
        </w:rPr>
        <w:t>Standardizing</w:t>
      </w:r>
      <w:r>
        <w:rPr>
          <w:rFonts w:asciiTheme="majorHAnsi" w:hAnsiTheme="majorHAnsi" w:cstheme="majorHAnsi"/>
        </w:rPr>
        <w:t xml:space="preserve"> changes in legislation, policy, etc. for Member</w:t>
      </w:r>
      <w:r w:rsidR="00E66A8A">
        <w:rPr>
          <w:rFonts w:asciiTheme="majorHAnsi" w:hAnsiTheme="majorHAnsi" w:cstheme="majorHAnsi"/>
        </w:rPr>
        <w:t>s</w:t>
      </w:r>
      <w:r>
        <w:rPr>
          <w:rFonts w:asciiTheme="majorHAnsi" w:hAnsiTheme="majorHAnsi" w:cstheme="majorHAnsi"/>
        </w:rPr>
        <w:t xml:space="preserve"> to implement more easily without having to engage directly in each forum</w:t>
      </w:r>
      <w:r w:rsidR="00504665">
        <w:rPr>
          <w:rFonts w:asciiTheme="majorHAnsi" w:hAnsiTheme="majorHAnsi" w:cstheme="majorHAnsi"/>
        </w:rPr>
        <w:t>,</w:t>
      </w:r>
    </w:p>
    <w:p w14:paraId="56CAB389" w14:textId="3913C874" w:rsidR="0046774B" w:rsidRDefault="0046774B" w:rsidP="0070217E">
      <w:pPr>
        <w:pStyle w:val="ListParagraph"/>
        <w:numPr>
          <w:ilvl w:val="0"/>
          <w:numId w:val="45"/>
        </w:numPr>
        <w:jc w:val="both"/>
        <w:rPr>
          <w:rFonts w:asciiTheme="majorHAnsi" w:hAnsiTheme="majorHAnsi" w:cstheme="majorHAnsi"/>
        </w:rPr>
      </w:pPr>
      <w:r>
        <w:rPr>
          <w:rFonts w:asciiTheme="majorHAnsi" w:hAnsiTheme="majorHAnsi" w:cstheme="majorHAnsi"/>
        </w:rPr>
        <w:t>Early warning to Members of changes, allowing great time to respond</w:t>
      </w:r>
    </w:p>
    <w:p w14:paraId="46FDEA20" w14:textId="1C3F79FC" w:rsidR="0046774B" w:rsidRDefault="00504665" w:rsidP="0070217E">
      <w:pPr>
        <w:pStyle w:val="ListParagraph"/>
        <w:numPr>
          <w:ilvl w:val="0"/>
          <w:numId w:val="45"/>
        </w:numPr>
        <w:jc w:val="both"/>
        <w:rPr>
          <w:rFonts w:asciiTheme="majorHAnsi" w:hAnsiTheme="majorHAnsi" w:cstheme="majorHAnsi"/>
        </w:rPr>
      </w:pPr>
      <w:r>
        <w:rPr>
          <w:rFonts w:asciiTheme="majorHAnsi" w:hAnsiTheme="majorHAnsi" w:cstheme="majorHAnsi"/>
        </w:rPr>
        <w:t>Collaborating with related organisations to find mechanism to transcend competition for responses and advance areas of mutual concern,</w:t>
      </w:r>
    </w:p>
    <w:p w14:paraId="0EA31E31" w14:textId="25651085" w:rsidR="00504665" w:rsidRDefault="00504665" w:rsidP="0070217E">
      <w:pPr>
        <w:pStyle w:val="ListParagraph"/>
        <w:numPr>
          <w:ilvl w:val="0"/>
          <w:numId w:val="45"/>
        </w:numPr>
        <w:jc w:val="both"/>
        <w:rPr>
          <w:rFonts w:asciiTheme="majorHAnsi" w:hAnsiTheme="majorHAnsi" w:cstheme="majorHAnsi"/>
        </w:rPr>
      </w:pPr>
      <w:r>
        <w:rPr>
          <w:rFonts w:asciiTheme="majorHAnsi" w:hAnsiTheme="majorHAnsi" w:cstheme="majorHAnsi"/>
        </w:rPr>
        <w:t>Advancing the status and career pathways</w:t>
      </w:r>
      <w:r w:rsidR="00436DEC">
        <w:rPr>
          <w:rFonts w:asciiTheme="majorHAnsi" w:hAnsiTheme="majorHAnsi" w:cstheme="majorHAnsi"/>
        </w:rPr>
        <w:t xml:space="preserve"> </w:t>
      </w:r>
      <w:r>
        <w:rPr>
          <w:rFonts w:asciiTheme="majorHAnsi" w:hAnsiTheme="majorHAnsi" w:cstheme="majorHAnsi"/>
        </w:rPr>
        <w:t>option for Members</w:t>
      </w:r>
      <w:r w:rsidR="005E1603">
        <w:rPr>
          <w:rFonts w:asciiTheme="majorHAnsi" w:hAnsiTheme="majorHAnsi" w:cstheme="majorHAnsi"/>
        </w:rPr>
        <w:t>’</w:t>
      </w:r>
      <w:r>
        <w:rPr>
          <w:rFonts w:asciiTheme="majorHAnsi" w:hAnsiTheme="majorHAnsi" w:cstheme="majorHAnsi"/>
        </w:rPr>
        <w:t xml:space="preserve"> workforce through university level education.</w:t>
      </w:r>
    </w:p>
    <w:p w14:paraId="74BDAEB0" w14:textId="368167D6" w:rsidR="0046774B" w:rsidRDefault="0046774B" w:rsidP="0046774B">
      <w:pPr>
        <w:jc w:val="both"/>
        <w:rPr>
          <w:rFonts w:asciiTheme="majorHAnsi" w:hAnsiTheme="majorHAnsi" w:cstheme="majorHAnsi"/>
        </w:rPr>
      </w:pPr>
    </w:p>
    <w:p w14:paraId="1D793B29" w14:textId="7D8C68BE" w:rsidR="0046774B" w:rsidRPr="005C34AD" w:rsidRDefault="0046774B" w:rsidP="0046774B">
      <w:pPr>
        <w:jc w:val="both"/>
        <w:rPr>
          <w:rFonts w:asciiTheme="majorHAnsi" w:hAnsiTheme="majorHAnsi" w:cstheme="majorHAnsi"/>
        </w:rPr>
      </w:pPr>
      <w:r>
        <w:rPr>
          <w:rFonts w:asciiTheme="majorHAnsi" w:hAnsiTheme="majorHAnsi" w:cstheme="majorHAnsi"/>
        </w:rPr>
        <w:t xml:space="preserve">This value creation is dependent on Member support for the PIDC Secretariat and the Secretariat’s ability to </w:t>
      </w:r>
      <w:r w:rsidR="00504665">
        <w:rPr>
          <w:rFonts w:asciiTheme="majorHAnsi" w:hAnsiTheme="majorHAnsi" w:cstheme="majorHAnsi"/>
        </w:rPr>
        <w:t>promote</w:t>
      </w:r>
      <w:r>
        <w:rPr>
          <w:rFonts w:asciiTheme="majorHAnsi" w:hAnsiTheme="majorHAnsi" w:cstheme="majorHAnsi"/>
        </w:rPr>
        <w:t xml:space="preserve"> Members interests</w:t>
      </w:r>
      <w:r w:rsidR="00504665">
        <w:rPr>
          <w:rFonts w:asciiTheme="majorHAnsi" w:hAnsiTheme="majorHAnsi" w:cstheme="majorHAnsi"/>
        </w:rPr>
        <w:t>.</w:t>
      </w:r>
    </w:p>
    <w:p w14:paraId="5E631538" w14:textId="1AFD6C0F" w:rsidR="0070217E" w:rsidRDefault="0070217E" w:rsidP="00590C77">
      <w:pPr>
        <w:jc w:val="both"/>
        <w:rPr>
          <w:rFonts w:asciiTheme="majorHAnsi" w:hAnsiTheme="majorHAnsi" w:cstheme="majorHAnsi"/>
        </w:rPr>
      </w:pPr>
    </w:p>
    <w:p w14:paraId="4EA1EB7C" w14:textId="4998EEE0" w:rsidR="001C03AA" w:rsidRPr="0098345A" w:rsidRDefault="001C03AA">
      <w:pPr>
        <w:rPr>
          <w:rFonts w:asciiTheme="majorHAnsi" w:hAnsiTheme="majorHAnsi" w:cstheme="majorHAnsi"/>
        </w:rPr>
      </w:pPr>
    </w:p>
    <w:p w14:paraId="34D3D78D" w14:textId="69179AC2" w:rsidR="001C03AA" w:rsidRPr="0098345A" w:rsidRDefault="001C03AA" w:rsidP="00436DEC">
      <w:pPr>
        <w:pStyle w:val="Heading3"/>
      </w:pPr>
      <w:bookmarkStart w:id="42" w:name="_Toc88819972"/>
      <w:bookmarkStart w:id="43" w:name="_Toc89347701"/>
      <w:r w:rsidRPr="0098345A">
        <w:t>Members</w:t>
      </w:r>
      <w:bookmarkEnd w:id="42"/>
      <w:bookmarkEnd w:id="43"/>
    </w:p>
    <w:p w14:paraId="3E011E74" w14:textId="0F1EFB7D" w:rsidR="001C03AA" w:rsidRPr="0098345A" w:rsidRDefault="001C03AA" w:rsidP="001C03AA">
      <w:pPr>
        <w:rPr>
          <w:rFonts w:asciiTheme="majorHAnsi" w:hAnsiTheme="majorHAnsi" w:cstheme="majorHAnsi"/>
        </w:rPr>
      </w:pPr>
      <w:r w:rsidRPr="0098345A">
        <w:rPr>
          <w:rFonts w:asciiTheme="majorHAnsi" w:hAnsiTheme="majorHAnsi" w:cstheme="majorHAnsi"/>
        </w:rPr>
        <w:t>The Member operating environment breaks into two subcategories, those with support outside of PIDC Secretariat and those without support. Many Member states have agreements directly with donor nations. Other Members, such as French Polynesia, have support directly from mainland France. These Member Agencies broadly have better access to training, technical support, and IT systems from their other relationships. In contrast, Members without such arrangements generally need more support in sourcing donor funding, training, IT systems, and other support activities supporting the strengthening of their Agencies. There is a clear need for P</w:t>
      </w:r>
      <w:r w:rsidR="00B60897" w:rsidRPr="0098345A">
        <w:rPr>
          <w:rFonts w:asciiTheme="majorHAnsi" w:hAnsiTheme="majorHAnsi" w:cstheme="majorHAnsi"/>
        </w:rPr>
        <w:t>ID</w:t>
      </w:r>
      <w:r w:rsidRPr="0098345A">
        <w:rPr>
          <w:rFonts w:asciiTheme="majorHAnsi" w:hAnsiTheme="majorHAnsi" w:cstheme="majorHAnsi"/>
        </w:rPr>
        <w:t>C support, and as evidenced from recent survey results, however, some Members may need additional services that others don't.</w:t>
      </w:r>
    </w:p>
    <w:p w14:paraId="1D9ADFD4" w14:textId="59898A2D" w:rsidR="00676468" w:rsidRPr="0098345A" w:rsidRDefault="00676468" w:rsidP="001C03AA">
      <w:pPr>
        <w:rPr>
          <w:rFonts w:asciiTheme="majorHAnsi" w:hAnsiTheme="majorHAnsi" w:cstheme="majorHAnsi"/>
        </w:rPr>
      </w:pPr>
    </w:p>
    <w:p w14:paraId="398154EE" w14:textId="3109E7D7" w:rsidR="00504665" w:rsidRDefault="00504665" w:rsidP="001C03AA">
      <w:pPr>
        <w:rPr>
          <w:rFonts w:asciiTheme="majorHAnsi" w:hAnsiTheme="majorHAnsi" w:cstheme="majorHAnsi"/>
        </w:rPr>
      </w:pPr>
      <w:r>
        <w:rPr>
          <w:rFonts w:asciiTheme="majorHAnsi" w:hAnsiTheme="majorHAnsi" w:cstheme="majorHAnsi"/>
        </w:rPr>
        <w:t>Value is cocreated by:</w:t>
      </w:r>
    </w:p>
    <w:p w14:paraId="640FEFD5" w14:textId="52709838" w:rsidR="00504665" w:rsidRDefault="00504665" w:rsidP="001C03AA">
      <w:pPr>
        <w:rPr>
          <w:rFonts w:asciiTheme="majorHAnsi" w:hAnsiTheme="majorHAnsi" w:cstheme="majorHAnsi"/>
        </w:rPr>
      </w:pPr>
    </w:p>
    <w:p w14:paraId="448C6E04" w14:textId="73B103B0" w:rsidR="00504665" w:rsidRDefault="00AB2917">
      <w:pPr>
        <w:pStyle w:val="ListParagraph"/>
        <w:numPr>
          <w:ilvl w:val="0"/>
          <w:numId w:val="46"/>
        </w:numPr>
        <w:rPr>
          <w:rFonts w:asciiTheme="majorHAnsi" w:hAnsiTheme="majorHAnsi" w:cstheme="majorHAnsi"/>
        </w:rPr>
      </w:pPr>
      <w:r>
        <w:rPr>
          <w:rFonts w:asciiTheme="majorHAnsi" w:hAnsiTheme="majorHAnsi" w:cstheme="majorHAnsi"/>
        </w:rPr>
        <w:t>c</w:t>
      </w:r>
      <w:r w:rsidR="00144DCA">
        <w:rPr>
          <w:rFonts w:asciiTheme="majorHAnsi" w:hAnsiTheme="majorHAnsi" w:cstheme="majorHAnsi"/>
        </w:rPr>
        <w:t>oordinating activities to maximize suitable options for Members while reducing duplication or wasted resources</w:t>
      </w:r>
      <w:r>
        <w:rPr>
          <w:rFonts w:asciiTheme="majorHAnsi" w:hAnsiTheme="majorHAnsi" w:cstheme="majorHAnsi"/>
        </w:rPr>
        <w:t>,</w:t>
      </w:r>
    </w:p>
    <w:p w14:paraId="193B9B20" w14:textId="12EF3089" w:rsidR="00144DCA" w:rsidRDefault="00AB2917">
      <w:pPr>
        <w:pStyle w:val="ListParagraph"/>
        <w:numPr>
          <w:ilvl w:val="0"/>
          <w:numId w:val="46"/>
        </w:numPr>
        <w:rPr>
          <w:rFonts w:asciiTheme="majorHAnsi" w:hAnsiTheme="majorHAnsi" w:cstheme="majorHAnsi"/>
        </w:rPr>
      </w:pPr>
      <w:r>
        <w:rPr>
          <w:rFonts w:asciiTheme="majorHAnsi" w:hAnsiTheme="majorHAnsi" w:cstheme="majorHAnsi"/>
        </w:rPr>
        <w:t>s</w:t>
      </w:r>
      <w:r w:rsidR="00144DCA">
        <w:rPr>
          <w:rFonts w:asciiTheme="majorHAnsi" w:hAnsiTheme="majorHAnsi" w:cstheme="majorHAnsi"/>
        </w:rPr>
        <w:t xml:space="preserve">ourcing additional funds and resources for Members, </w:t>
      </w:r>
      <w:r w:rsidR="00144DCA" w:rsidRPr="005C34AD">
        <w:rPr>
          <w:rFonts w:asciiTheme="majorHAnsi" w:hAnsiTheme="majorHAnsi" w:cstheme="majorHAnsi"/>
          <w:lang w:val="en-AU"/>
        </w:rPr>
        <w:t>mutualising</w:t>
      </w:r>
      <w:r w:rsidR="00144DCA">
        <w:rPr>
          <w:rFonts w:asciiTheme="majorHAnsi" w:hAnsiTheme="majorHAnsi" w:cstheme="majorHAnsi"/>
        </w:rPr>
        <w:t xml:space="preserve"> these where possible</w:t>
      </w:r>
      <w:r>
        <w:rPr>
          <w:rFonts w:asciiTheme="majorHAnsi" w:hAnsiTheme="majorHAnsi" w:cstheme="majorHAnsi"/>
        </w:rPr>
        <w:t>,</w:t>
      </w:r>
    </w:p>
    <w:p w14:paraId="4FBC38D4" w14:textId="29B43B39" w:rsidR="00144DCA" w:rsidRDefault="00AB2917">
      <w:pPr>
        <w:pStyle w:val="ListParagraph"/>
        <w:numPr>
          <w:ilvl w:val="0"/>
          <w:numId w:val="46"/>
        </w:numPr>
        <w:rPr>
          <w:rFonts w:asciiTheme="majorHAnsi" w:hAnsiTheme="majorHAnsi" w:cstheme="majorHAnsi"/>
        </w:rPr>
      </w:pPr>
      <w:r>
        <w:rPr>
          <w:rFonts w:asciiTheme="majorHAnsi" w:hAnsiTheme="majorHAnsi" w:cstheme="majorHAnsi"/>
        </w:rPr>
        <w:t>c</w:t>
      </w:r>
      <w:r w:rsidR="00144DCA">
        <w:rPr>
          <w:rFonts w:asciiTheme="majorHAnsi" w:hAnsiTheme="majorHAnsi" w:cstheme="majorHAnsi"/>
        </w:rPr>
        <w:t>reating standards for external agencies to ensure Members receive appropriate services</w:t>
      </w:r>
      <w:r>
        <w:rPr>
          <w:rFonts w:asciiTheme="majorHAnsi" w:hAnsiTheme="majorHAnsi" w:cstheme="majorHAnsi"/>
        </w:rPr>
        <w:t>,</w:t>
      </w:r>
    </w:p>
    <w:p w14:paraId="65F8993B" w14:textId="703E05A2" w:rsidR="00144DCA" w:rsidRDefault="00AB2917" w:rsidP="00144DCA">
      <w:pPr>
        <w:pStyle w:val="ListParagraph"/>
        <w:numPr>
          <w:ilvl w:val="0"/>
          <w:numId w:val="46"/>
        </w:numPr>
        <w:rPr>
          <w:rFonts w:asciiTheme="majorHAnsi" w:hAnsiTheme="majorHAnsi" w:cstheme="majorHAnsi"/>
        </w:rPr>
      </w:pPr>
      <w:r>
        <w:rPr>
          <w:rFonts w:asciiTheme="majorHAnsi" w:hAnsiTheme="majorHAnsi" w:cstheme="majorHAnsi"/>
        </w:rPr>
        <w:t>c</w:t>
      </w:r>
      <w:r w:rsidR="00144DCA">
        <w:rPr>
          <w:rFonts w:asciiTheme="majorHAnsi" w:hAnsiTheme="majorHAnsi" w:cstheme="majorHAnsi"/>
        </w:rPr>
        <w:t xml:space="preserve">reating standards for Members to </w:t>
      </w:r>
      <w:r>
        <w:rPr>
          <w:rFonts w:asciiTheme="majorHAnsi" w:hAnsiTheme="majorHAnsi" w:cstheme="majorHAnsi"/>
        </w:rPr>
        <w:t>implement,</w:t>
      </w:r>
      <w:r w:rsidR="00144DCA">
        <w:rPr>
          <w:rFonts w:asciiTheme="majorHAnsi" w:hAnsiTheme="majorHAnsi" w:cstheme="majorHAnsi"/>
        </w:rPr>
        <w:t xml:space="preserve"> improving Member capability, and setting the conditions for great cooperation</w:t>
      </w:r>
      <w:r>
        <w:rPr>
          <w:rFonts w:asciiTheme="majorHAnsi" w:hAnsiTheme="majorHAnsi" w:cstheme="majorHAnsi"/>
        </w:rPr>
        <w:t>,</w:t>
      </w:r>
    </w:p>
    <w:p w14:paraId="236F8B04" w14:textId="25AEF7F4" w:rsidR="00144DCA" w:rsidRDefault="00AB2917" w:rsidP="00144DCA">
      <w:pPr>
        <w:pStyle w:val="ListParagraph"/>
        <w:numPr>
          <w:ilvl w:val="0"/>
          <w:numId w:val="46"/>
        </w:numPr>
        <w:rPr>
          <w:rFonts w:asciiTheme="majorHAnsi" w:hAnsiTheme="majorHAnsi" w:cstheme="majorHAnsi"/>
        </w:rPr>
      </w:pPr>
      <w:r>
        <w:rPr>
          <w:rFonts w:asciiTheme="majorHAnsi" w:hAnsiTheme="majorHAnsi" w:cstheme="majorHAnsi"/>
        </w:rPr>
        <w:t>providing supporting mechanism to facilitate member cooperation between Members and other stakeholders.</w:t>
      </w:r>
    </w:p>
    <w:p w14:paraId="727DF702" w14:textId="77777777" w:rsidR="00AB2917" w:rsidRPr="005C34AD" w:rsidRDefault="00AB2917" w:rsidP="00AB2917">
      <w:pPr>
        <w:rPr>
          <w:rFonts w:asciiTheme="majorHAnsi" w:hAnsiTheme="majorHAnsi" w:cstheme="majorHAnsi"/>
        </w:rPr>
      </w:pPr>
    </w:p>
    <w:p w14:paraId="7E0D1610" w14:textId="2857FC98" w:rsidR="00504665" w:rsidRDefault="00AB2917" w:rsidP="00AB2917">
      <w:pPr>
        <w:jc w:val="both"/>
        <w:rPr>
          <w:rFonts w:asciiTheme="majorHAnsi" w:hAnsiTheme="majorHAnsi" w:cstheme="majorHAnsi"/>
        </w:rPr>
      </w:pPr>
      <w:r>
        <w:rPr>
          <w:rFonts w:asciiTheme="majorHAnsi" w:hAnsiTheme="majorHAnsi" w:cstheme="majorHAnsi"/>
        </w:rPr>
        <w:t>This value creation is dependent on Member support for the PIDC Secretariat to harmonise activities and flexibly respond to differing Member contexts and service needs.</w:t>
      </w:r>
    </w:p>
    <w:p w14:paraId="1BA71196" w14:textId="735A79B0" w:rsidR="00AB2917" w:rsidRDefault="00AB2917" w:rsidP="00AB2917">
      <w:pPr>
        <w:jc w:val="both"/>
        <w:rPr>
          <w:rFonts w:asciiTheme="majorHAnsi" w:hAnsiTheme="majorHAnsi" w:cstheme="majorHAnsi"/>
        </w:rPr>
      </w:pPr>
    </w:p>
    <w:p w14:paraId="70FB38BD" w14:textId="70BCA8C3" w:rsidR="00AB2917" w:rsidRDefault="00AB2917" w:rsidP="00AB2917">
      <w:pPr>
        <w:jc w:val="both"/>
        <w:rPr>
          <w:rFonts w:asciiTheme="majorHAnsi" w:hAnsiTheme="majorHAnsi" w:cstheme="majorHAnsi"/>
        </w:rPr>
      </w:pPr>
    </w:p>
    <w:p w14:paraId="0BEC497A" w14:textId="02CB7868" w:rsidR="00415F53" w:rsidRPr="0098345A" w:rsidRDefault="00415F53" w:rsidP="001C03AA">
      <w:pPr>
        <w:rPr>
          <w:rFonts w:asciiTheme="majorHAnsi" w:hAnsiTheme="majorHAnsi" w:cstheme="majorHAnsi"/>
        </w:rPr>
      </w:pPr>
    </w:p>
    <w:p w14:paraId="3455602B" w14:textId="77777777" w:rsidR="00436DEC" w:rsidRDefault="00436DEC">
      <w:pPr>
        <w:rPr>
          <w:rFonts w:asciiTheme="majorHAnsi" w:eastAsiaTheme="majorEastAsia" w:hAnsiTheme="majorHAnsi" w:cstheme="majorHAnsi"/>
          <w:color w:val="2F5496" w:themeColor="accent1" w:themeShade="BF"/>
          <w:sz w:val="32"/>
          <w:szCs w:val="32"/>
        </w:rPr>
      </w:pPr>
      <w:bookmarkStart w:id="44" w:name="_Toc89347702"/>
      <w:r>
        <w:rPr>
          <w:rFonts w:cstheme="majorHAnsi"/>
        </w:rPr>
        <w:br w:type="page"/>
      </w:r>
    </w:p>
    <w:p w14:paraId="2E456E1F" w14:textId="53C7D579" w:rsidR="00A24D05" w:rsidRPr="0098345A" w:rsidRDefault="00D83A38" w:rsidP="00E05283">
      <w:pPr>
        <w:pStyle w:val="Heading1"/>
        <w:rPr>
          <w:rFonts w:cstheme="majorHAnsi"/>
        </w:rPr>
      </w:pPr>
      <w:r w:rsidRPr="0098345A">
        <w:rPr>
          <w:rFonts w:cstheme="majorHAnsi"/>
        </w:rPr>
        <w:lastRenderedPageBreak/>
        <w:t xml:space="preserve">Strategy </w:t>
      </w:r>
      <w:r w:rsidR="00C83EEA" w:rsidRPr="0098345A">
        <w:rPr>
          <w:rFonts w:cstheme="majorHAnsi"/>
        </w:rPr>
        <w:t>S</w:t>
      </w:r>
      <w:r w:rsidRPr="0098345A">
        <w:rPr>
          <w:rFonts w:cstheme="majorHAnsi"/>
        </w:rPr>
        <w:t>ummary</w:t>
      </w:r>
      <w:bookmarkEnd w:id="44"/>
    </w:p>
    <w:p w14:paraId="5DBC644C" w14:textId="3137747E" w:rsidR="00B50FB9" w:rsidRPr="0098345A" w:rsidRDefault="00D83A38" w:rsidP="00002AC9">
      <w:pPr>
        <w:rPr>
          <w:rFonts w:asciiTheme="majorHAnsi" w:hAnsiTheme="majorHAnsi" w:cstheme="majorHAnsi"/>
        </w:rPr>
      </w:pPr>
      <w:r w:rsidRPr="0098345A">
        <w:rPr>
          <w:rFonts w:asciiTheme="majorHAnsi" w:hAnsiTheme="majorHAnsi" w:cstheme="majorHAnsi"/>
        </w:rPr>
        <w:t xml:space="preserve">This strategy is an evolution of the previous strategy. The strategy is based on the same vision and the mission objectives set by the organisation mandate. This strategy is based on interviews with Members and a survey of members. </w:t>
      </w:r>
      <w:r w:rsidR="00C83EEA" w:rsidRPr="0098345A">
        <w:rPr>
          <w:rFonts w:asciiTheme="majorHAnsi" w:hAnsiTheme="majorHAnsi" w:cstheme="majorHAnsi"/>
        </w:rPr>
        <w:t xml:space="preserve">It builds on some </w:t>
      </w:r>
      <w:r w:rsidR="00A9547A">
        <w:rPr>
          <w:rFonts w:asciiTheme="majorHAnsi" w:hAnsiTheme="majorHAnsi" w:cstheme="majorHAnsi"/>
        </w:rPr>
        <w:t xml:space="preserve">of </w:t>
      </w:r>
      <w:r w:rsidR="00C83EEA" w:rsidRPr="0098345A">
        <w:rPr>
          <w:rFonts w:asciiTheme="majorHAnsi" w:hAnsiTheme="majorHAnsi" w:cstheme="majorHAnsi"/>
        </w:rPr>
        <w:t>the approaches that have proved successful in the past and tries to address</w:t>
      </w:r>
      <w:r w:rsidR="00415F53" w:rsidRPr="0098345A">
        <w:rPr>
          <w:rFonts w:asciiTheme="majorHAnsi" w:hAnsiTheme="majorHAnsi" w:cstheme="majorHAnsi"/>
        </w:rPr>
        <w:t xml:space="preserve"> some of the issues.</w:t>
      </w:r>
      <w:r w:rsidR="00C83EEA" w:rsidRPr="0098345A">
        <w:rPr>
          <w:rFonts w:asciiTheme="majorHAnsi" w:hAnsiTheme="majorHAnsi" w:cstheme="majorHAnsi"/>
        </w:rPr>
        <w:t xml:space="preserve"> </w:t>
      </w:r>
      <w:r w:rsidR="00E910B4" w:rsidRPr="0098345A">
        <w:rPr>
          <w:rFonts w:asciiTheme="majorHAnsi" w:hAnsiTheme="majorHAnsi" w:cstheme="majorHAnsi"/>
        </w:rPr>
        <w:t>There are three core delivery pillars, Partnership and Coordination, National Immigration Strengthening</w:t>
      </w:r>
      <w:r w:rsidR="00A9547A">
        <w:rPr>
          <w:rFonts w:asciiTheme="majorHAnsi" w:hAnsiTheme="majorHAnsi" w:cstheme="majorHAnsi"/>
        </w:rPr>
        <w:t>,</w:t>
      </w:r>
      <w:r w:rsidR="00E910B4" w:rsidRPr="0098345A">
        <w:rPr>
          <w:rFonts w:asciiTheme="majorHAnsi" w:hAnsiTheme="majorHAnsi" w:cstheme="majorHAnsi"/>
        </w:rPr>
        <w:t xml:space="preserve"> and Border Enforcement and Traveller Facilitation. These </w:t>
      </w:r>
      <w:r w:rsidR="009C2BF8" w:rsidRPr="0098345A">
        <w:rPr>
          <w:rFonts w:asciiTheme="majorHAnsi" w:hAnsiTheme="majorHAnsi" w:cstheme="majorHAnsi"/>
        </w:rPr>
        <w:t xml:space="preserve">represent </w:t>
      </w:r>
      <w:r w:rsidR="00E910B4" w:rsidRPr="0098345A">
        <w:rPr>
          <w:rFonts w:asciiTheme="majorHAnsi" w:hAnsiTheme="majorHAnsi" w:cstheme="majorHAnsi"/>
        </w:rPr>
        <w:t xml:space="preserve">the core activities of </w:t>
      </w:r>
      <w:r w:rsidR="00C6564D" w:rsidRPr="0098345A">
        <w:rPr>
          <w:rFonts w:asciiTheme="majorHAnsi" w:hAnsiTheme="majorHAnsi" w:cstheme="majorHAnsi"/>
        </w:rPr>
        <w:t>Members</w:t>
      </w:r>
      <w:r w:rsidR="00E910B4" w:rsidRPr="0098345A">
        <w:rPr>
          <w:rFonts w:asciiTheme="majorHAnsi" w:hAnsiTheme="majorHAnsi" w:cstheme="majorHAnsi"/>
        </w:rPr>
        <w:t xml:space="preserve"> and their regional and international interests</w:t>
      </w:r>
      <w:r w:rsidR="009C2BF8" w:rsidRPr="0098345A">
        <w:rPr>
          <w:rFonts w:asciiTheme="majorHAnsi" w:hAnsiTheme="majorHAnsi" w:cstheme="majorHAnsi"/>
        </w:rPr>
        <w:t>.</w:t>
      </w:r>
      <w:r w:rsidR="00E910B4" w:rsidRPr="0098345A">
        <w:rPr>
          <w:rFonts w:asciiTheme="majorHAnsi" w:hAnsiTheme="majorHAnsi" w:cstheme="majorHAnsi"/>
        </w:rPr>
        <w:t xml:space="preserve"> </w:t>
      </w:r>
      <w:r w:rsidR="009C2BF8" w:rsidRPr="0098345A">
        <w:rPr>
          <w:rFonts w:asciiTheme="majorHAnsi" w:hAnsiTheme="majorHAnsi" w:cstheme="majorHAnsi"/>
        </w:rPr>
        <w:t>They also represent the areas w</w:t>
      </w:r>
      <w:r w:rsidR="008C41BC" w:rsidRPr="0098345A">
        <w:rPr>
          <w:rFonts w:asciiTheme="majorHAnsi" w:hAnsiTheme="majorHAnsi" w:cstheme="majorHAnsi"/>
        </w:rPr>
        <w:t>here Members</w:t>
      </w:r>
      <w:r w:rsidR="009C2BF8" w:rsidRPr="0098345A">
        <w:rPr>
          <w:rFonts w:asciiTheme="majorHAnsi" w:hAnsiTheme="majorHAnsi" w:cstheme="majorHAnsi"/>
        </w:rPr>
        <w:t xml:space="preserve"> can collaborate, and the PIDC </w:t>
      </w:r>
      <w:r w:rsidR="00C6564D" w:rsidRPr="0098345A">
        <w:rPr>
          <w:rFonts w:asciiTheme="majorHAnsi" w:hAnsiTheme="majorHAnsi" w:cstheme="majorHAnsi"/>
        </w:rPr>
        <w:t>S</w:t>
      </w:r>
      <w:r w:rsidR="009C2BF8" w:rsidRPr="0098345A">
        <w:rPr>
          <w:rFonts w:asciiTheme="majorHAnsi" w:hAnsiTheme="majorHAnsi" w:cstheme="majorHAnsi"/>
        </w:rPr>
        <w:t xml:space="preserve">ecretariat can provide direct support. </w:t>
      </w:r>
      <w:r w:rsidR="00F0771E">
        <w:rPr>
          <w:rFonts w:asciiTheme="majorHAnsi" w:hAnsiTheme="majorHAnsi" w:cstheme="majorHAnsi"/>
        </w:rPr>
        <w:t>COVID-19</w:t>
      </w:r>
      <w:r w:rsidR="00234C03" w:rsidRPr="0098345A">
        <w:rPr>
          <w:rFonts w:asciiTheme="majorHAnsi" w:hAnsiTheme="majorHAnsi" w:cstheme="majorHAnsi"/>
        </w:rPr>
        <w:t xml:space="preserve"> is a cross</w:t>
      </w:r>
      <w:r w:rsidR="00C83EEA" w:rsidRPr="0098345A">
        <w:rPr>
          <w:rFonts w:asciiTheme="majorHAnsi" w:hAnsiTheme="majorHAnsi" w:cstheme="majorHAnsi"/>
        </w:rPr>
        <w:t>-</w:t>
      </w:r>
      <w:r w:rsidR="00234C03" w:rsidRPr="0098345A">
        <w:rPr>
          <w:rFonts w:asciiTheme="majorHAnsi" w:hAnsiTheme="majorHAnsi" w:cstheme="majorHAnsi"/>
        </w:rPr>
        <w:t xml:space="preserve">cutting theme </w:t>
      </w:r>
      <w:r w:rsidR="00AB2917">
        <w:rPr>
          <w:rFonts w:asciiTheme="majorHAnsi" w:hAnsiTheme="majorHAnsi" w:cstheme="majorHAnsi"/>
        </w:rPr>
        <w:t>embedded in</w:t>
      </w:r>
      <w:r w:rsidR="00AB2917" w:rsidRPr="0098345A">
        <w:rPr>
          <w:rFonts w:asciiTheme="majorHAnsi" w:hAnsiTheme="majorHAnsi" w:cstheme="majorHAnsi"/>
        </w:rPr>
        <w:t xml:space="preserve"> </w:t>
      </w:r>
      <w:r w:rsidR="00234C03" w:rsidRPr="0098345A">
        <w:rPr>
          <w:rFonts w:asciiTheme="majorHAnsi" w:hAnsiTheme="majorHAnsi" w:cstheme="majorHAnsi"/>
        </w:rPr>
        <w:t xml:space="preserve">these three delivery pillars. </w:t>
      </w:r>
      <w:r w:rsidR="009C2BF8" w:rsidRPr="0098345A">
        <w:rPr>
          <w:rFonts w:asciiTheme="majorHAnsi" w:hAnsiTheme="majorHAnsi" w:cstheme="majorHAnsi"/>
        </w:rPr>
        <w:t>These are supported by two pillars</w:t>
      </w:r>
      <w:r w:rsidR="00A9547A">
        <w:rPr>
          <w:rFonts w:asciiTheme="majorHAnsi" w:hAnsiTheme="majorHAnsi" w:cstheme="majorHAnsi"/>
        </w:rPr>
        <w:t>,</w:t>
      </w:r>
      <w:r w:rsidR="009C2BF8" w:rsidRPr="0098345A">
        <w:rPr>
          <w:rFonts w:asciiTheme="majorHAnsi" w:hAnsiTheme="majorHAnsi" w:cstheme="majorHAnsi"/>
        </w:rPr>
        <w:t xml:space="preserve"> Capacity Building and Governance for Members. These </w:t>
      </w:r>
      <w:r w:rsidR="00E910B4" w:rsidRPr="0098345A">
        <w:rPr>
          <w:rFonts w:asciiTheme="majorHAnsi" w:hAnsiTheme="majorHAnsi" w:cstheme="majorHAnsi"/>
        </w:rPr>
        <w:t>enable and further the ability of the three delivery pillars.</w:t>
      </w:r>
      <w:r w:rsidRPr="0098345A">
        <w:rPr>
          <w:rFonts w:asciiTheme="majorHAnsi" w:hAnsiTheme="majorHAnsi" w:cstheme="majorHAnsi"/>
        </w:rPr>
        <w:t xml:space="preserve"> </w:t>
      </w:r>
    </w:p>
    <w:p w14:paraId="7D9FB4D5" w14:textId="4C39E600" w:rsidR="00D83A38" w:rsidRPr="0098345A" w:rsidRDefault="00D83A38">
      <w:pPr>
        <w:pStyle w:val="Body"/>
        <w:jc w:val="left"/>
        <w:rPr>
          <w:rFonts w:asciiTheme="majorHAnsi" w:hAnsiTheme="majorHAnsi" w:cstheme="majorHAnsi"/>
          <w:color w:val="auto"/>
          <w:lang w:val="en-AU"/>
        </w:rPr>
      </w:pPr>
      <w:r w:rsidRPr="0098345A">
        <w:rPr>
          <w:rFonts w:asciiTheme="majorHAnsi" w:hAnsiTheme="majorHAnsi" w:cstheme="majorHAnsi"/>
          <w:noProof/>
          <w:lang w:val="en-NZ" w:eastAsia="en-NZ"/>
        </w:rPr>
        <w:drawing>
          <wp:anchor distT="0" distB="0" distL="114300" distR="114300" simplePos="0" relativeHeight="251701248" behindDoc="0" locked="0" layoutInCell="1" allowOverlap="1" wp14:anchorId="553C0EF3" wp14:editId="46B66870">
            <wp:simplePos x="0" y="0"/>
            <wp:positionH relativeFrom="margin">
              <wp:posOffset>-6538</wp:posOffset>
            </wp:positionH>
            <wp:positionV relativeFrom="paragraph">
              <wp:posOffset>217662</wp:posOffset>
            </wp:positionV>
            <wp:extent cx="5724525" cy="1095375"/>
            <wp:effectExtent l="0" t="0" r="9525" b="952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724525" cy="1095375"/>
                    </a:xfrm>
                    <a:prstGeom prst="rect">
                      <a:avLst/>
                    </a:prstGeom>
                    <a:noFill/>
                    <a:ln>
                      <a:noFill/>
                    </a:ln>
                  </pic:spPr>
                </pic:pic>
              </a:graphicData>
            </a:graphic>
          </wp:anchor>
        </w:drawing>
      </w:r>
    </w:p>
    <w:p w14:paraId="79E70CBC" w14:textId="77777777" w:rsidR="00D83A38" w:rsidRPr="0098345A" w:rsidRDefault="00D83A38">
      <w:pPr>
        <w:pStyle w:val="Body"/>
        <w:jc w:val="left"/>
        <w:rPr>
          <w:rFonts w:asciiTheme="majorHAnsi" w:hAnsiTheme="majorHAnsi" w:cstheme="majorHAnsi"/>
          <w:color w:val="auto"/>
          <w:lang w:val="en-AU"/>
        </w:rPr>
      </w:pPr>
    </w:p>
    <w:p w14:paraId="3B5BE6CF" w14:textId="5E6B96A9" w:rsidR="00FA3E6A" w:rsidRPr="0098345A" w:rsidRDefault="00FA3E6A">
      <w:pPr>
        <w:pStyle w:val="Body"/>
        <w:jc w:val="left"/>
        <w:rPr>
          <w:rFonts w:asciiTheme="majorHAnsi" w:hAnsiTheme="majorHAnsi" w:cstheme="majorHAnsi"/>
          <w:color w:val="auto"/>
          <w:lang w:val="en-AU"/>
        </w:rPr>
      </w:pPr>
    </w:p>
    <w:p w14:paraId="4F438FA2" w14:textId="77777777" w:rsidR="00FA3E6A" w:rsidRPr="0098345A" w:rsidRDefault="00FA3E6A">
      <w:pPr>
        <w:pStyle w:val="Body"/>
        <w:jc w:val="left"/>
        <w:rPr>
          <w:rFonts w:asciiTheme="majorHAnsi" w:hAnsiTheme="majorHAnsi" w:cstheme="majorHAnsi"/>
          <w:color w:val="auto"/>
          <w:lang w:val="en-AU"/>
        </w:rPr>
      </w:pPr>
    </w:p>
    <w:p w14:paraId="5617C1B1" w14:textId="77777777" w:rsidR="00982A09" w:rsidRPr="0098345A" w:rsidRDefault="00E910B4">
      <w:pPr>
        <w:pStyle w:val="Body"/>
        <w:jc w:val="left"/>
        <w:rPr>
          <w:rFonts w:asciiTheme="majorHAnsi" w:hAnsiTheme="majorHAnsi" w:cstheme="majorHAnsi"/>
          <w:color w:val="auto"/>
          <w:lang w:val="en-AU"/>
        </w:rPr>
      </w:pPr>
      <w:r w:rsidRPr="0098345A">
        <w:rPr>
          <w:rFonts w:asciiTheme="majorHAnsi" w:hAnsiTheme="majorHAnsi" w:cstheme="majorHAnsi"/>
          <w:color w:val="auto"/>
          <w:lang w:val="en-AU"/>
        </w:rPr>
        <w:t xml:space="preserve">In each section, we provide </w:t>
      </w:r>
      <w:r w:rsidR="00C6564D" w:rsidRPr="0098345A">
        <w:rPr>
          <w:rFonts w:asciiTheme="majorHAnsi" w:hAnsiTheme="majorHAnsi" w:cstheme="majorHAnsi"/>
          <w:color w:val="auto"/>
          <w:lang w:val="en-AU"/>
        </w:rPr>
        <w:t>an</w:t>
      </w:r>
      <w:r w:rsidRPr="0098345A">
        <w:rPr>
          <w:rFonts w:asciiTheme="majorHAnsi" w:hAnsiTheme="majorHAnsi" w:cstheme="majorHAnsi"/>
          <w:color w:val="auto"/>
          <w:lang w:val="en-AU"/>
        </w:rPr>
        <w:t xml:space="preserve"> overview of the strategic pillar. As the summary table shows, that links context, assumptions, stakeholders, and approaches to short- and long-term outcomes. These are not detailed work plans but illustrate how </w:t>
      </w:r>
      <w:r w:rsidR="00A400EA" w:rsidRPr="0098345A">
        <w:rPr>
          <w:rFonts w:asciiTheme="majorHAnsi" w:hAnsiTheme="majorHAnsi" w:cstheme="majorHAnsi"/>
          <w:color w:val="auto"/>
          <w:lang w:val="en-AU"/>
        </w:rPr>
        <w:t>the proposed activities connect to the desired outcomes.</w:t>
      </w:r>
    </w:p>
    <w:p w14:paraId="686E7D4A" w14:textId="1010A3D2" w:rsidR="0098345A" w:rsidRDefault="0098345A">
      <w:pPr>
        <w:rPr>
          <w:rFonts w:asciiTheme="majorHAnsi" w:hAnsiTheme="majorHAnsi" w:cstheme="majorHAnsi"/>
          <w:u w:color="000000"/>
          <w:lang w:eastAsia="en-GB"/>
          <w14:textOutline w14:w="0" w14:cap="flat" w14:cmpd="sng" w14:algn="ctr">
            <w14:noFill/>
            <w14:prstDash w14:val="solid"/>
            <w14:bevel/>
          </w14:textOutline>
        </w:rPr>
      </w:pPr>
      <w:r>
        <w:rPr>
          <w:rFonts w:asciiTheme="majorHAnsi" w:hAnsiTheme="majorHAnsi" w:cstheme="majorHAnsi"/>
        </w:rPr>
        <w:br w:type="page"/>
      </w:r>
    </w:p>
    <w:p w14:paraId="696977D1" w14:textId="77777777" w:rsidR="00982A09" w:rsidRPr="0098345A" w:rsidRDefault="00982A09">
      <w:pPr>
        <w:pStyle w:val="Body"/>
        <w:jc w:val="left"/>
        <w:rPr>
          <w:rFonts w:asciiTheme="majorHAnsi" w:hAnsiTheme="majorHAnsi" w:cstheme="majorHAnsi"/>
          <w:color w:val="auto"/>
          <w:lang w:val="en-AU"/>
        </w:rPr>
      </w:pPr>
    </w:p>
    <w:p w14:paraId="71C95F7D" w14:textId="4A44D1FC" w:rsidR="00EF6A3D" w:rsidRPr="0098345A" w:rsidRDefault="00234C03" w:rsidP="00E05283">
      <w:pPr>
        <w:pStyle w:val="Heading2"/>
        <w:rPr>
          <w:rFonts w:cstheme="majorHAnsi"/>
        </w:rPr>
      </w:pPr>
      <w:bookmarkStart w:id="45" w:name="_Toc89347703"/>
      <w:r w:rsidRPr="0098345A">
        <w:rPr>
          <w:rFonts w:cstheme="majorHAnsi"/>
        </w:rPr>
        <w:t xml:space="preserve">Theory </w:t>
      </w:r>
      <w:r w:rsidR="001D1387" w:rsidRPr="0098345A">
        <w:rPr>
          <w:rFonts w:cstheme="majorHAnsi"/>
        </w:rPr>
        <w:t>of change</w:t>
      </w:r>
      <w:r w:rsidR="00F91E7E" w:rsidRPr="0098345A">
        <w:rPr>
          <w:rFonts w:cstheme="majorHAnsi"/>
        </w:rPr>
        <w:t xml:space="preserve"> summary</w:t>
      </w:r>
      <w:bookmarkEnd w:id="45"/>
    </w:p>
    <w:p w14:paraId="2BA62D87" w14:textId="108CE689" w:rsidR="00234C03" w:rsidRPr="0098345A" w:rsidRDefault="00234C03" w:rsidP="00234C03">
      <w:pPr>
        <w:spacing w:before="120" w:after="120"/>
        <w:jc w:val="both"/>
        <w:rPr>
          <w:rFonts w:asciiTheme="majorHAnsi" w:hAnsiTheme="majorHAnsi" w:cstheme="majorHAnsi"/>
          <w:u w:color="000000"/>
          <w:lang w:eastAsia="en-GB"/>
          <w14:textOutline w14:w="0" w14:cap="flat" w14:cmpd="sng" w14:algn="ctr">
            <w14:noFill/>
            <w14:prstDash w14:val="solid"/>
            <w14:bevel/>
          </w14:textOutline>
        </w:rPr>
      </w:pPr>
      <w:r w:rsidRPr="0098345A">
        <w:rPr>
          <w:rFonts w:asciiTheme="majorHAnsi" w:hAnsiTheme="majorHAnsi" w:cstheme="majorHAnsi"/>
          <w:u w:color="000000"/>
          <w:lang w:eastAsia="en-GB"/>
          <w14:textOutline w14:w="0" w14:cap="flat" w14:cmpd="sng" w14:algn="ctr">
            <w14:noFill/>
            <w14:prstDash w14:val="solid"/>
            <w14:bevel/>
          </w14:textOutline>
        </w:rPr>
        <w:t>Below i</w:t>
      </w:r>
      <w:r w:rsidR="001D1387" w:rsidRPr="0098345A">
        <w:rPr>
          <w:rFonts w:asciiTheme="majorHAnsi" w:hAnsiTheme="majorHAnsi" w:cstheme="majorHAnsi"/>
          <w:u w:color="000000"/>
          <w:lang w:eastAsia="en-GB"/>
          <w14:textOutline w14:w="0" w14:cap="flat" w14:cmpd="sng" w14:algn="ctr">
            <w14:noFill/>
            <w14:prstDash w14:val="solid"/>
            <w14:bevel/>
          </w14:textOutline>
        </w:rPr>
        <w:t>s</w:t>
      </w:r>
      <w:r w:rsidRPr="0098345A">
        <w:rPr>
          <w:rFonts w:asciiTheme="majorHAnsi" w:hAnsiTheme="majorHAnsi" w:cstheme="majorHAnsi"/>
          <w:u w:color="000000"/>
          <w:lang w:eastAsia="en-GB"/>
          <w14:textOutline w14:w="0" w14:cap="flat" w14:cmpd="sng" w14:algn="ctr">
            <w14:noFill/>
            <w14:prstDash w14:val="solid"/>
            <w14:bevel/>
          </w14:textOutline>
        </w:rPr>
        <w:t xml:space="preserve"> a Theory of Change diagram that summarises the interconnectedness of the core three core delivery themes and the capability </w:t>
      </w:r>
      <w:r w:rsidR="00F91E7E" w:rsidRPr="0098345A">
        <w:rPr>
          <w:rFonts w:asciiTheme="majorHAnsi" w:hAnsiTheme="majorHAnsi" w:cstheme="majorHAnsi"/>
          <w:u w:color="000000"/>
          <w:lang w:eastAsia="en-GB"/>
          <w14:textOutline w14:w="0" w14:cap="flat" w14:cmpd="sng" w14:algn="ctr">
            <w14:noFill/>
            <w14:prstDash w14:val="solid"/>
            <w14:bevel/>
          </w14:textOutline>
        </w:rPr>
        <w:t>enabling theme. This theory of change diagram and the tables in the subsequent sections have been developed based on the survey and Member interviews. The survey highlighted the systemic relationships between the different activities, only a summary is shown here.</w:t>
      </w:r>
    </w:p>
    <w:p w14:paraId="6C0C110A" w14:textId="77777777" w:rsidR="001D1387" w:rsidRPr="0098345A" w:rsidRDefault="00234C03" w:rsidP="00234C03">
      <w:pPr>
        <w:spacing w:before="120" w:after="120"/>
        <w:jc w:val="both"/>
        <w:rPr>
          <w:rFonts w:asciiTheme="majorHAnsi" w:hAnsiTheme="majorHAnsi" w:cstheme="majorHAnsi"/>
          <w:u w:color="000000"/>
          <w:lang w:eastAsia="en-GB"/>
          <w14:textOutline w14:w="0" w14:cap="flat" w14:cmpd="sng" w14:algn="ctr">
            <w14:noFill/>
            <w14:prstDash w14:val="solid"/>
            <w14:bevel/>
          </w14:textOutline>
        </w:rPr>
      </w:pPr>
      <w:r w:rsidRPr="0098345A">
        <w:rPr>
          <w:rFonts w:asciiTheme="majorHAnsi" w:hAnsiTheme="majorHAnsi" w:cstheme="majorHAnsi"/>
          <w:u w:color="000000"/>
          <w:lang w:eastAsia="en-GB"/>
          <w14:textOutline w14:w="0" w14:cap="flat" w14:cmpd="sng" w14:algn="ctr">
            <w14:noFill/>
            <w14:prstDash w14:val="solid"/>
            <w14:bevel/>
          </w14:textOutline>
        </w:rPr>
        <w:t xml:space="preserve">This Theory of Change is a </w:t>
      </w:r>
      <w:r w:rsidR="00F91E7E" w:rsidRPr="0098345A">
        <w:rPr>
          <w:rFonts w:asciiTheme="majorHAnsi" w:hAnsiTheme="majorHAnsi" w:cstheme="majorHAnsi"/>
          <w:u w:color="000000"/>
          <w:lang w:eastAsia="en-GB"/>
          <w14:textOutline w14:w="0" w14:cap="flat" w14:cmpd="sng" w14:algn="ctr">
            <w14:noFill/>
            <w14:prstDash w14:val="solid"/>
            <w14:bevel/>
          </w14:textOutline>
        </w:rPr>
        <w:t>snapshot in time, based on current assumptions and does not include</w:t>
      </w:r>
      <w:r w:rsidRPr="0098345A">
        <w:rPr>
          <w:rFonts w:asciiTheme="majorHAnsi" w:hAnsiTheme="majorHAnsi" w:cstheme="majorHAnsi"/>
          <w:u w:color="000000"/>
          <w:lang w:eastAsia="en-GB"/>
          <w14:textOutline w14:w="0" w14:cap="flat" w14:cmpd="sng" w14:algn="ctr">
            <w14:noFill/>
            <w14:prstDash w14:val="solid"/>
            <w14:bevel/>
          </w14:textOutline>
        </w:rPr>
        <w:t xml:space="preserve"> </w:t>
      </w:r>
      <w:r w:rsidR="00F91E7E" w:rsidRPr="0098345A">
        <w:rPr>
          <w:rFonts w:asciiTheme="majorHAnsi" w:hAnsiTheme="majorHAnsi" w:cstheme="majorHAnsi"/>
          <w:u w:color="000000"/>
          <w:lang w:eastAsia="en-GB"/>
          <w14:textOutline w14:w="0" w14:cap="flat" w14:cmpd="sng" w14:algn="ctr">
            <w14:noFill/>
            <w14:prstDash w14:val="solid"/>
            <w14:bevel/>
          </w14:textOutline>
        </w:rPr>
        <w:t xml:space="preserve">how changes in stakeholders or emerging future issues might change assumptions as connections. </w:t>
      </w:r>
      <w:r w:rsidR="001D1387" w:rsidRPr="0098345A">
        <w:rPr>
          <w:rFonts w:asciiTheme="majorHAnsi" w:hAnsiTheme="majorHAnsi" w:cstheme="majorHAnsi"/>
          <w:u w:color="000000"/>
          <w:lang w:eastAsia="en-GB"/>
          <w14:textOutline w14:w="0" w14:cap="flat" w14:cmpd="sng" w14:algn="ctr">
            <w14:noFill/>
            <w14:prstDash w14:val="solid"/>
            <w14:bevel/>
          </w14:textOutline>
        </w:rPr>
        <w:t>Any t</w:t>
      </w:r>
      <w:r w:rsidR="00F91E7E" w:rsidRPr="0098345A">
        <w:rPr>
          <w:rFonts w:asciiTheme="majorHAnsi" w:hAnsiTheme="majorHAnsi" w:cstheme="majorHAnsi"/>
          <w:u w:color="000000"/>
          <w:lang w:eastAsia="en-GB"/>
          <w14:textOutline w14:w="0" w14:cap="flat" w14:cmpd="sng" w14:algn="ctr">
            <w14:noFill/>
            <w14:prstDash w14:val="solid"/>
            <w14:bevel/>
          </w14:textOutline>
        </w:rPr>
        <w:t xml:space="preserve">heory of change should be reviewed annually or more often in rapidly changing environments. </w:t>
      </w:r>
    </w:p>
    <w:p w14:paraId="017714E8" w14:textId="77777777" w:rsidR="001D1387" w:rsidRPr="0098345A" w:rsidRDefault="001D1387" w:rsidP="00234C03">
      <w:pPr>
        <w:spacing w:before="120" w:after="120"/>
        <w:jc w:val="both"/>
        <w:rPr>
          <w:rFonts w:asciiTheme="majorHAnsi" w:hAnsiTheme="majorHAnsi" w:cstheme="majorHAnsi"/>
          <w:u w:color="000000"/>
          <w:lang w:eastAsia="en-GB"/>
          <w14:textOutline w14:w="0" w14:cap="flat" w14:cmpd="sng" w14:algn="ctr">
            <w14:noFill/>
            <w14:prstDash w14:val="solid"/>
            <w14:bevel/>
          </w14:textOutline>
        </w:rPr>
      </w:pPr>
    </w:p>
    <w:p w14:paraId="212D6CC3" w14:textId="7C0D8BD6" w:rsidR="00234C03" w:rsidRPr="0098345A" w:rsidRDefault="00F91E7E" w:rsidP="00234C03">
      <w:pPr>
        <w:spacing w:before="120" w:after="120"/>
        <w:jc w:val="both"/>
        <w:rPr>
          <w:rFonts w:asciiTheme="majorHAnsi" w:hAnsiTheme="majorHAnsi" w:cstheme="majorHAnsi"/>
          <w:u w:color="000000"/>
          <w:lang w:eastAsia="en-GB"/>
          <w14:textOutline w14:w="0" w14:cap="flat" w14:cmpd="sng" w14:algn="ctr">
            <w14:noFill/>
            <w14:prstDash w14:val="solid"/>
            <w14:bevel/>
          </w14:textOutline>
        </w:rPr>
      </w:pPr>
      <w:r w:rsidRPr="0098345A">
        <w:rPr>
          <w:rFonts w:asciiTheme="majorHAnsi" w:hAnsiTheme="majorHAnsi" w:cstheme="majorHAnsi"/>
          <w:u w:color="000000"/>
          <w:lang w:eastAsia="en-GB"/>
          <w14:textOutline w14:w="0" w14:cap="flat" w14:cmpd="sng" w14:algn="ctr">
            <w14:noFill/>
            <w14:prstDash w14:val="solid"/>
            <w14:bevel/>
          </w14:textOutline>
        </w:rPr>
        <w:t>The tables in the following se</w:t>
      </w:r>
      <w:r w:rsidR="00436DEC">
        <w:rPr>
          <w:rFonts w:asciiTheme="majorHAnsi" w:hAnsiTheme="majorHAnsi" w:cstheme="majorHAnsi"/>
          <w:u w:color="000000"/>
          <w:lang w:eastAsia="en-GB"/>
          <w14:textOutline w14:w="0" w14:cap="flat" w14:cmpd="sng" w14:algn="ctr">
            <w14:noFill/>
            <w14:prstDash w14:val="solid"/>
            <w14:bevel/>
          </w14:textOutline>
        </w:rPr>
        <w:t>ct</w:t>
      </w:r>
      <w:r w:rsidRPr="0098345A">
        <w:rPr>
          <w:rFonts w:asciiTheme="majorHAnsi" w:hAnsiTheme="majorHAnsi" w:cstheme="majorHAnsi"/>
          <w:u w:color="000000"/>
          <w:lang w:eastAsia="en-GB"/>
          <w14:textOutline w14:w="0" w14:cap="flat" w14:cmpd="sng" w14:algn="ctr">
            <w14:noFill/>
            <w14:prstDash w14:val="solid"/>
            <w14:bevel/>
          </w14:textOutline>
        </w:rPr>
        <w:t>ions include elements of the theory of change model and some elaborations requested by Members.</w:t>
      </w:r>
    </w:p>
    <w:p w14:paraId="118DD958" w14:textId="23D2EC7B" w:rsidR="00234C03" w:rsidRPr="0098345A" w:rsidRDefault="00436DEC">
      <w:pPr>
        <w:pStyle w:val="Body"/>
        <w:jc w:val="left"/>
        <w:rPr>
          <w:rFonts w:asciiTheme="majorHAnsi" w:hAnsiTheme="majorHAnsi" w:cstheme="majorHAnsi"/>
          <w:color w:val="auto"/>
          <w:lang w:val="en-AU"/>
        </w:rPr>
      </w:pPr>
      <w:r w:rsidRPr="0098345A">
        <w:rPr>
          <w:rFonts w:asciiTheme="majorHAnsi" w:hAnsiTheme="majorHAnsi" w:cstheme="majorHAnsi"/>
          <w:noProof/>
          <w:lang w:val="en-NZ" w:eastAsia="en-NZ"/>
        </w:rPr>
        <w:drawing>
          <wp:anchor distT="0" distB="0" distL="114300" distR="114300" simplePos="0" relativeHeight="251713536" behindDoc="0" locked="0" layoutInCell="1" allowOverlap="1" wp14:anchorId="0D25F9C1" wp14:editId="0B8D0F85">
            <wp:simplePos x="0" y="0"/>
            <wp:positionH relativeFrom="column">
              <wp:posOffset>-523240</wp:posOffset>
            </wp:positionH>
            <wp:positionV relativeFrom="paragraph">
              <wp:posOffset>280670</wp:posOffset>
            </wp:positionV>
            <wp:extent cx="6577965" cy="4180840"/>
            <wp:effectExtent l="0" t="0" r="0" b="0"/>
            <wp:wrapTopAndBottom/>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6577965" cy="4180840"/>
                    </a:xfrm>
                    <a:prstGeom prst="rect">
                      <a:avLst/>
                    </a:prstGeom>
                  </pic:spPr>
                </pic:pic>
              </a:graphicData>
            </a:graphic>
            <wp14:sizeRelH relativeFrom="margin">
              <wp14:pctWidth>0</wp14:pctWidth>
            </wp14:sizeRelH>
            <wp14:sizeRelV relativeFrom="margin">
              <wp14:pctHeight>0</wp14:pctHeight>
            </wp14:sizeRelV>
          </wp:anchor>
        </w:drawing>
      </w:r>
    </w:p>
    <w:p w14:paraId="556135EB" w14:textId="48BBA853" w:rsidR="00EF6A3D" w:rsidRPr="0098345A" w:rsidRDefault="00F91E7E" w:rsidP="00EF6A3D">
      <w:pPr>
        <w:pStyle w:val="Heading2"/>
        <w:rPr>
          <w:rFonts w:cstheme="majorHAnsi"/>
        </w:rPr>
      </w:pPr>
      <w:r w:rsidRPr="0098345A">
        <w:rPr>
          <w:rFonts w:cstheme="majorHAnsi"/>
        </w:rPr>
        <w:br w:type="page"/>
      </w:r>
      <w:bookmarkStart w:id="46" w:name="_Toc88819975"/>
      <w:bookmarkStart w:id="47" w:name="_Toc89347704"/>
      <w:r w:rsidR="00E910B4" w:rsidRPr="0098345A">
        <w:rPr>
          <w:rFonts w:cstheme="majorHAnsi"/>
        </w:rPr>
        <w:lastRenderedPageBreak/>
        <w:t>Partnerships and Coordination</w:t>
      </w:r>
      <w:bookmarkEnd w:id="46"/>
      <w:bookmarkEnd w:id="47"/>
    </w:p>
    <w:p w14:paraId="0D5E6DCA" w14:textId="77777777" w:rsidR="00EF6A3D" w:rsidRPr="0098345A" w:rsidRDefault="00E910B4" w:rsidP="00EF6A3D">
      <w:pPr>
        <w:rPr>
          <w:rFonts w:asciiTheme="majorHAnsi" w:hAnsiTheme="majorHAnsi" w:cstheme="majorHAnsi"/>
        </w:rPr>
      </w:pPr>
      <w:r w:rsidRPr="0098345A">
        <w:rPr>
          <w:rFonts w:asciiTheme="majorHAnsi" w:hAnsiTheme="majorHAnsi" w:cstheme="majorHAnsi"/>
        </w:rPr>
        <w:t xml:space="preserve">The context of many of our </w:t>
      </w:r>
      <w:r w:rsidR="00982A09" w:rsidRPr="0098345A">
        <w:rPr>
          <w:rFonts w:asciiTheme="majorHAnsi" w:hAnsiTheme="majorHAnsi" w:cstheme="majorHAnsi"/>
        </w:rPr>
        <w:t>members</w:t>
      </w:r>
      <w:r w:rsidRPr="0098345A">
        <w:rPr>
          <w:rFonts w:asciiTheme="majorHAnsi" w:hAnsiTheme="majorHAnsi" w:cstheme="majorHAnsi"/>
        </w:rPr>
        <w:t xml:space="preserve"> is unique, and PIDC is uniquely </w:t>
      </w:r>
      <w:r w:rsidR="00A400EA" w:rsidRPr="0098345A">
        <w:rPr>
          <w:rFonts w:asciiTheme="majorHAnsi" w:hAnsiTheme="majorHAnsi" w:cstheme="majorHAnsi"/>
        </w:rPr>
        <w:t>placed</w:t>
      </w:r>
      <w:r w:rsidRPr="0098345A">
        <w:rPr>
          <w:rFonts w:asciiTheme="majorHAnsi" w:hAnsiTheme="majorHAnsi" w:cstheme="majorHAnsi"/>
        </w:rPr>
        <w:t xml:space="preserve"> to represent the view of Members’ interests in regional and international fora.</w:t>
      </w:r>
    </w:p>
    <w:p w14:paraId="7AA683B2" w14:textId="77777777" w:rsidR="00EF6A3D" w:rsidRPr="0098345A" w:rsidRDefault="00EF6A3D" w:rsidP="00EF6A3D">
      <w:pPr>
        <w:rPr>
          <w:rFonts w:asciiTheme="majorHAnsi" w:hAnsiTheme="majorHAnsi" w:cstheme="majorHAnsi"/>
        </w:rPr>
      </w:pPr>
    </w:p>
    <w:p w14:paraId="61172F09" w14:textId="623553DD" w:rsidR="00EF6A3D" w:rsidRPr="0098345A" w:rsidRDefault="00E910B4" w:rsidP="00EF6A3D">
      <w:pPr>
        <w:rPr>
          <w:rFonts w:asciiTheme="majorHAnsi" w:hAnsiTheme="majorHAnsi" w:cstheme="majorHAnsi"/>
        </w:rPr>
      </w:pPr>
      <w:r w:rsidRPr="0098345A">
        <w:rPr>
          <w:rFonts w:asciiTheme="majorHAnsi" w:hAnsiTheme="majorHAnsi" w:cstheme="majorHAnsi"/>
        </w:rPr>
        <w:t xml:space="preserve">PIDC will provide a strong and expert voice for Members in regional and international policy fora. PIDC Secretariat will continue activity engage in regional and international fora where Members are not otherwise represented. It will bring its expert knowledge of the context and needs of Pacific Islands Agencies to these settings, influence policy, agreements, and activities toward </w:t>
      </w:r>
      <w:r w:rsidR="00A9547A">
        <w:rPr>
          <w:rFonts w:asciiTheme="majorHAnsi" w:hAnsiTheme="majorHAnsi" w:cstheme="majorHAnsi"/>
        </w:rPr>
        <w:t>M</w:t>
      </w:r>
      <w:r w:rsidRPr="0098345A">
        <w:rPr>
          <w:rFonts w:asciiTheme="majorHAnsi" w:hAnsiTheme="majorHAnsi" w:cstheme="majorHAnsi"/>
        </w:rPr>
        <w:t>ember interests.</w:t>
      </w:r>
    </w:p>
    <w:p w14:paraId="51745159" w14:textId="77777777" w:rsidR="00EF6A3D" w:rsidRPr="0098345A" w:rsidRDefault="00EF6A3D" w:rsidP="00EF6A3D">
      <w:pPr>
        <w:rPr>
          <w:rFonts w:asciiTheme="majorHAnsi" w:hAnsiTheme="majorHAnsi" w:cstheme="majorHAnsi"/>
        </w:rPr>
      </w:pPr>
    </w:p>
    <w:p w14:paraId="76619E71" w14:textId="37853C96" w:rsidR="00EF6A3D" w:rsidRPr="0098345A" w:rsidRDefault="00E910B4" w:rsidP="00EF6A3D">
      <w:pPr>
        <w:rPr>
          <w:rFonts w:asciiTheme="majorHAnsi" w:hAnsiTheme="majorHAnsi" w:cstheme="majorHAnsi"/>
        </w:rPr>
      </w:pPr>
      <w:r w:rsidRPr="0098345A">
        <w:rPr>
          <w:rFonts w:asciiTheme="majorHAnsi" w:hAnsiTheme="majorHAnsi" w:cstheme="majorHAnsi"/>
        </w:rPr>
        <w:t>Regional collaboration with other stakeholders in adjacent endeavours is necessary; while we have our expertise, only together can we deliver a secure border.</w:t>
      </w:r>
      <w:r w:rsidR="00360D02" w:rsidRPr="0098345A">
        <w:rPr>
          <w:rFonts w:asciiTheme="majorHAnsi" w:hAnsiTheme="majorHAnsi" w:cstheme="majorHAnsi"/>
        </w:rPr>
        <w:t xml:space="preserve"> E</w:t>
      </w:r>
      <w:r w:rsidRPr="0098345A">
        <w:rPr>
          <w:rFonts w:asciiTheme="majorHAnsi" w:hAnsiTheme="majorHAnsi" w:cstheme="majorHAnsi"/>
        </w:rPr>
        <w:t>nforcement agencies play a crucial role in securing borders and keeping up to date with changing threats. PIDC will cultivate opportunities for cooperation and mutual education related to regional agencies. PIDC will seek to enhance manager and officer-level understanding of various agencies' different but connected roles in securing our border</w:t>
      </w:r>
      <w:r w:rsidR="00F118B2" w:rsidRPr="0098345A">
        <w:rPr>
          <w:rFonts w:asciiTheme="majorHAnsi" w:hAnsiTheme="majorHAnsi" w:cstheme="majorHAnsi"/>
        </w:rPr>
        <w:t>s</w:t>
      </w:r>
      <w:r w:rsidRPr="0098345A">
        <w:rPr>
          <w:rFonts w:asciiTheme="majorHAnsi" w:hAnsiTheme="majorHAnsi" w:cstheme="majorHAnsi"/>
        </w:rPr>
        <w:t xml:space="preserve">. </w:t>
      </w:r>
    </w:p>
    <w:p w14:paraId="1A085076" w14:textId="77777777" w:rsidR="00EF6A3D" w:rsidRPr="0098345A" w:rsidRDefault="00EF6A3D" w:rsidP="00EF6A3D">
      <w:pPr>
        <w:rPr>
          <w:rFonts w:asciiTheme="majorHAnsi" w:hAnsiTheme="majorHAnsi" w:cstheme="majorHAnsi"/>
        </w:rPr>
      </w:pPr>
    </w:p>
    <w:p w14:paraId="4C0378A3" w14:textId="68B2C2E7" w:rsidR="00DC6172" w:rsidRPr="0098345A" w:rsidRDefault="00E910B4" w:rsidP="00DC6172">
      <w:pPr>
        <w:rPr>
          <w:rFonts w:asciiTheme="majorHAnsi" w:hAnsiTheme="majorHAnsi" w:cstheme="majorHAnsi"/>
        </w:rPr>
      </w:pPr>
      <w:r w:rsidRPr="0098345A">
        <w:rPr>
          <w:rFonts w:asciiTheme="majorHAnsi" w:hAnsiTheme="majorHAnsi" w:cstheme="majorHAnsi"/>
        </w:rPr>
        <w:t>PIDC will c</w:t>
      </w:r>
      <w:r w:rsidR="00EF6A3D" w:rsidRPr="0098345A">
        <w:rPr>
          <w:rFonts w:asciiTheme="majorHAnsi" w:hAnsiTheme="majorHAnsi" w:cstheme="majorHAnsi"/>
        </w:rPr>
        <w:t>ollaborat</w:t>
      </w:r>
      <w:r w:rsidRPr="0098345A">
        <w:rPr>
          <w:rFonts w:asciiTheme="majorHAnsi" w:hAnsiTheme="majorHAnsi" w:cstheme="majorHAnsi"/>
        </w:rPr>
        <w:t xml:space="preserve">e </w:t>
      </w:r>
      <w:r w:rsidR="00EF6A3D" w:rsidRPr="0098345A">
        <w:rPr>
          <w:rFonts w:asciiTheme="majorHAnsi" w:hAnsiTheme="majorHAnsi" w:cstheme="majorHAnsi"/>
        </w:rPr>
        <w:t>with the leads of related regional peak bodies to deepen and seek new collaboration opportunities</w:t>
      </w:r>
      <w:r w:rsidRPr="0098345A">
        <w:rPr>
          <w:rFonts w:asciiTheme="majorHAnsi" w:hAnsiTheme="majorHAnsi" w:cstheme="majorHAnsi"/>
        </w:rPr>
        <w:t>.</w:t>
      </w:r>
      <w:r w:rsidR="00EF6A3D" w:rsidRPr="0098345A">
        <w:rPr>
          <w:rFonts w:asciiTheme="majorHAnsi" w:hAnsiTheme="majorHAnsi" w:cstheme="majorHAnsi"/>
        </w:rPr>
        <w:t xml:space="preserve"> </w:t>
      </w:r>
      <w:r w:rsidRPr="0098345A">
        <w:rPr>
          <w:rFonts w:asciiTheme="majorHAnsi" w:hAnsiTheme="majorHAnsi" w:cstheme="majorHAnsi"/>
        </w:rPr>
        <w:t>This collaboration will extend to i</w:t>
      </w:r>
      <w:r w:rsidR="00EF6A3D" w:rsidRPr="0098345A">
        <w:rPr>
          <w:rFonts w:asciiTheme="majorHAnsi" w:hAnsiTheme="majorHAnsi" w:cstheme="majorHAnsi"/>
        </w:rPr>
        <w:t xml:space="preserve">nternational and regional agencies to ensure that </w:t>
      </w:r>
      <w:r w:rsidR="00A73669" w:rsidRPr="0098345A">
        <w:rPr>
          <w:rFonts w:asciiTheme="majorHAnsi" w:hAnsiTheme="majorHAnsi" w:cstheme="majorHAnsi"/>
        </w:rPr>
        <w:t>M</w:t>
      </w:r>
      <w:r w:rsidR="00EF6A3D" w:rsidRPr="0098345A">
        <w:rPr>
          <w:rFonts w:asciiTheme="majorHAnsi" w:hAnsiTheme="majorHAnsi" w:cstheme="majorHAnsi"/>
        </w:rPr>
        <w:t>embers</w:t>
      </w:r>
      <w:r w:rsidR="00A73669" w:rsidRPr="0098345A">
        <w:rPr>
          <w:rFonts w:asciiTheme="majorHAnsi" w:hAnsiTheme="majorHAnsi" w:cstheme="majorHAnsi"/>
        </w:rPr>
        <w:t xml:space="preserve"> have access to</w:t>
      </w:r>
      <w:r w:rsidR="00EF6A3D" w:rsidRPr="0098345A">
        <w:rPr>
          <w:rFonts w:asciiTheme="majorHAnsi" w:hAnsiTheme="majorHAnsi" w:cstheme="majorHAnsi"/>
        </w:rPr>
        <w:t xml:space="preserve"> appropriate intelligence</w:t>
      </w:r>
      <w:r w:rsidRPr="0098345A">
        <w:rPr>
          <w:rFonts w:asciiTheme="majorHAnsi" w:hAnsiTheme="majorHAnsi" w:cstheme="majorHAnsi"/>
        </w:rPr>
        <w:t xml:space="preserve"> services. </w:t>
      </w:r>
      <w:r w:rsidR="00EF6A3D" w:rsidRPr="0098345A">
        <w:rPr>
          <w:rFonts w:asciiTheme="majorHAnsi" w:hAnsiTheme="majorHAnsi" w:cstheme="majorHAnsi"/>
        </w:rPr>
        <w:t>PIDC Secretariat liaises with Members to ensure the</w:t>
      </w:r>
      <w:r w:rsidRPr="0098345A">
        <w:rPr>
          <w:rFonts w:asciiTheme="majorHAnsi" w:hAnsiTheme="majorHAnsi" w:cstheme="majorHAnsi"/>
        </w:rPr>
        <w:t>y</w:t>
      </w:r>
      <w:r w:rsidR="00EF6A3D" w:rsidRPr="0098345A">
        <w:rPr>
          <w:rFonts w:asciiTheme="majorHAnsi" w:hAnsiTheme="majorHAnsi" w:cstheme="majorHAnsi"/>
        </w:rPr>
        <w:t xml:space="preserve"> may give ongoing feedback and update positions in any process</w:t>
      </w:r>
      <w:r w:rsidRPr="0098345A">
        <w:rPr>
          <w:rFonts w:asciiTheme="majorHAnsi" w:hAnsiTheme="majorHAnsi" w:cstheme="majorHAnsi"/>
        </w:rPr>
        <w:t>. PIDC Secretariat will advocate for resourcing from international donors that meet the needs of</w:t>
      </w:r>
      <w:r w:rsidR="00935A0A">
        <w:rPr>
          <w:rFonts w:asciiTheme="majorHAnsi" w:hAnsiTheme="majorHAnsi" w:cstheme="majorHAnsi"/>
        </w:rPr>
        <w:t xml:space="preserve"> all</w:t>
      </w:r>
      <w:r w:rsidRPr="0098345A">
        <w:rPr>
          <w:rFonts w:asciiTheme="majorHAnsi" w:hAnsiTheme="majorHAnsi" w:cstheme="majorHAnsi"/>
        </w:rPr>
        <w:t xml:space="preserve"> Members. PIDC will continue to</w:t>
      </w:r>
      <w:r w:rsidR="00A73669" w:rsidRPr="0098345A">
        <w:rPr>
          <w:rFonts w:asciiTheme="majorHAnsi" w:hAnsiTheme="majorHAnsi" w:cstheme="majorHAnsi"/>
        </w:rPr>
        <w:t xml:space="preserve"> </w:t>
      </w:r>
      <w:r w:rsidRPr="0098345A">
        <w:rPr>
          <w:rFonts w:asciiTheme="majorHAnsi" w:hAnsiTheme="majorHAnsi" w:cstheme="majorHAnsi"/>
        </w:rPr>
        <w:t xml:space="preserve">engage other regional </w:t>
      </w:r>
      <w:r w:rsidR="00F118B2" w:rsidRPr="0098345A">
        <w:rPr>
          <w:rFonts w:asciiTheme="majorHAnsi" w:hAnsiTheme="majorHAnsi" w:cstheme="majorHAnsi"/>
        </w:rPr>
        <w:t>a</w:t>
      </w:r>
      <w:r w:rsidRPr="0098345A">
        <w:rPr>
          <w:rFonts w:asciiTheme="majorHAnsi" w:hAnsiTheme="majorHAnsi" w:cstheme="majorHAnsi"/>
        </w:rPr>
        <w:t xml:space="preserve">gencies to increase </w:t>
      </w:r>
      <w:r w:rsidR="00A73669" w:rsidRPr="0098345A">
        <w:rPr>
          <w:rFonts w:asciiTheme="majorHAnsi" w:hAnsiTheme="majorHAnsi" w:cstheme="majorHAnsi"/>
        </w:rPr>
        <w:t>m</w:t>
      </w:r>
      <w:r w:rsidRPr="0098345A">
        <w:rPr>
          <w:rFonts w:asciiTheme="majorHAnsi" w:hAnsiTheme="majorHAnsi" w:cstheme="majorHAnsi"/>
        </w:rPr>
        <w:t xml:space="preserve">embership within the </w:t>
      </w:r>
      <w:r w:rsidR="00F118B2" w:rsidRPr="0098345A">
        <w:rPr>
          <w:rFonts w:asciiTheme="majorHAnsi" w:hAnsiTheme="majorHAnsi" w:cstheme="majorHAnsi"/>
        </w:rPr>
        <w:t>P</w:t>
      </w:r>
      <w:r w:rsidRPr="0098345A">
        <w:rPr>
          <w:rFonts w:asciiTheme="majorHAnsi" w:hAnsiTheme="majorHAnsi" w:cstheme="majorHAnsi"/>
        </w:rPr>
        <w:t>acific region</w:t>
      </w:r>
      <w:r w:rsidR="00F118B2" w:rsidRPr="0098345A">
        <w:rPr>
          <w:rFonts w:asciiTheme="majorHAnsi" w:hAnsiTheme="majorHAnsi" w:cstheme="majorHAnsi"/>
        </w:rPr>
        <w:t>.</w:t>
      </w:r>
    </w:p>
    <w:p w14:paraId="46B70AC8" w14:textId="77777777" w:rsidR="00EF6A3D" w:rsidRPr="0098345A" w:rsidRDefault="00EF6A3D" w:rsidP="00EF6A3D">
      <w:pPr>
        <w:rPr>
          <w:rFonts w:asciiTheme="majorHAnsi" w:hAnsiTheme="majorHAnsi" w:cstheme="majorHAnsi"/>
        </w:rPr>
      </w:pPr>
    </w:p>
    <w:p w14:paraId="77258859" w14:textId="77777777" w:rsidR="00EF6A3D" w:rsidRPr="0098345A" w:rsidRDefault="00EF6A3D" w:rsidP="00EF6A3D">
      <w:pPr>
        <w:rPr>
          <w:rFonts w:asciiTheme="majorHAnsi" w:hAnsiTheme="majorHAnsi" w:cstheme="majorHAnsi"/>
        </w:rPr>
      </w:pPr>
    </w:p>
    <w:p w14:paraId="75ECBB89" w14:textId="77777777" w:rsidR="00EF6A3D" w:rsidRPr="0098345A" w:rsidRDefault="00E910B4" w:rsidP="00A400EA">
      <w:pPr>
        <w:pStyle w:val="Heading3"/>
        <w:rPr>
          <w:rFonts w:cstheme="majorHAnsi"/>
        </w:rPr>
      </w:pPr>
      <w:bookmarkStart w:id="48" w:name="_Toc88819976"/>
      <w:bookmarkStart w:id="49" w:name="_Toc89347705"/>
      <w:r w:rsidRPr="0098345A">
        <w:rPr>
          <w:rFonts w:cstheme="majorHAnsi"/>
        </w:rPr>
        <w:t>Program Summary</w:t>
      </w:r>
      <w:bookmarkEnd w:id="48"/>
      <w:bookmarkEnd w:id="49"/>
      <w:r w:rsidRPr="0098345A">
        <w:rPr>
          <w:rFonts w:cstheme="majorHAnsi"/>
        </w:rPr>
        <w:t xml:space="preserve"> </w:t>
      </w:r>
    </w:p>
    <w:p w14:paraId="4F95002C" w14:textId="315A8864" w:rsidR="00A30349" w:rsidRPr="0098345A" w:rsidRDefault="00FD0B0A" w:rsidP="00982A09">
      <w:pPr>
        <w:rPr>
          <w:rFonts w:asciiTheme="majorHAnsi" w:hAnsiTheme="majorHAnsi" w:cstheme="majorHAnsi"/>
        </w:rPr>
      </w:pPr>
      <w:r w:rsidRPr="0098345A">
        <w:rPr>
          <w:rFonts w:asciiTheme="majorHAnsi" w:hAnsiTheme="majorHAnsi" w:cstheme="majorHAnsi"/>
        </w:rPr>
        <w:t xml:space="preserve">This program cuts across all three mission objectives. </w:t>
      </w:r>
      <w:r w:rsidR="00415F53" w:rsidRPr="0098345A">
        <w:rPr>
          <w:rFonts w:asciiTheme="majorHAnsi" w:hAnsiTheme="majorHAnsi" w:cstheme="majorHAnsi"/>
        </w:rPr>
        <w:t>Working with partners is an essential element of value creation for Members and i</w:t>
      </w:r>
      <w:r w:rsidR="00A9547A">
        <w:rPr>
          <w:rFonts w:asciiTheme="majorHAnsi" w:hAnsiTheme="majorHAnsi" w:cstheme="majorHAnsi"/>
        </w:rPr>
        <w:t>t</w:t>
      </w:r>
      <w:r w:rsidR="00415F53" w:rsidRPr="0098345A">
        <w:rPr>
          <w:rFonts w:asciiTheme="majorHAnsi" w:hAnsiTheme="majorHAnsi" w:cstheme="majorHAnsi"/>
        </w:rPr>
        <w:t xml:space="preserve">s regional coordination as a component of this. </w:t>
      </w:r>
      <w:r w:rsidR="00FC0F10" w:rsidRPr="0098345A">
        <w:rPr>
          <w:rFonts w:asciiTheme="majorHAnsi" w:hAnsiTheme="majorHAnsi" w:cstheme="majorHAnsi"/>
        </w:rPr>
        <w:t>PIDC</w:t>
      </w:r>
      <w:r w:rsidR="00A9547A">
        <w:rPr>
          <w:rFonts w:asciiTheme="majorHAnsi" w:hAnsiTheme="majorHAnsi" w:cstheme="majorHAnsi"/>
        </w:rPr>
        <w:t>’</w:t>
      </w:r>
      <w:r w:rsidR="00FC0F10" w:rsidRPr="0098345A">
        <w:rPr>
          <w:rFonts w:asciiTheme="majorHAnsi" w:hAnsiTheme="majorHAnsi" w:cstheme="majorHAnsi"/>
        </w:rPr>
        <w:t xml:space="preserve">s role supports </w:t>
      </w:r>
      <w:r w:rsidRPr="0098345A">
        <w:rPr>
          <w:rFonts w:asciiTheme="majorHAnsi" w:hAnsiTheme="majorHAnsi" w:cstheme="majorHAnsi"/>
        </w:rPr>
        <w:t>Members to contribute significantly more to national and regional priorities than they would have been able to do so in isolation. Coordination was a key element in our regional survey with Members valuing the PIDC Secretariat’s ability to act as a voice for Members</w:t>
      </w:r>
      <w:r w:rsidR="00A9547A">
        <w:rPr>
          <w:rFonts w:asciiTheme="majorHAnsi" w:hAnsiTheme="majorHAnsi" w:cstheme="majorHAnsi"/>
        </w:rPr>
        <w:t>.</w:t>
      </w:r>
    </w:p>
    <w:p w14:paraId="5398392E" w14:textId="6D10CAF4" w:rsidR="00FA211A" w:rsidRDefault="00FA211A">
      <w:pPr>
        <w:rPr>
          <w:rFonts w:asciiTheme="majorHAnsi" w:hAnsiTheme="majorHAnsi" w:cstheme="majorHAnsi"/>
        </w:rPr>
      </w:pPr>
      <w:r>
        <w:rPr>
          <w:rFonts w:asciiTheme="majorHAnsi" w:hAnsiTheme="majorHAnsi" w:cstheme="majorHAnsi"/>
        </w:rPr>
        <w:br w:type="page"/>
      </w:r>
    </w:p>
    <w:p w14:paraId="3846F671" w14:textId="77777777" w:rsidR="00FD0B0A" w:rsidRDefault="00FD0B0A" w:rsidP="00982A09">
      <w:pPr>
        <w:rPr>
          <w:rFonts w:asciiTheme="majorHAnsi" w:hAnsiTheme="majorHAnsi" w:cstheme="majorHAnsi"/>
        </w:rPr>
      </w:pPr>
    </w:p>
    <w:tbl>
      <w:tblPr>
        <w:tblStyle w:val="TableGrid"/>
        <w:tblW w:w="9464" w:type="dxa"/>
        <w:tblLook w:val="04A0" w:firstRow="1" w:lastRow="0" w:firstColumn="1" w:lastColumn="0" w:noHBand="0" w:noVBand="1"/>
      </w:tblPr>
      <w:tblGrid>
        <w:gridCol w:w="1809"/>
        <w:gridCol w:w="284"/>
        <w:gridCol w:w="7371"/>
      </w:tblGrid>
      <w:tr w:rsidR="005029CD" w:rsidRPr="005029CD" w14:paraId="0894B72C" w14:textId="77777777" w:rsidTr="005029CD">
        <w:trPr>
          <w:tblHeader/>
        </w:trPr>
        <w:tc>
          <w:tcPr>
            <w:tcW w:w="1809" w:type="dxa"/>
            <w:tcBorders>
              <w:top w:val="single" w:sz="4" w:space="0" w:color="auto"/>
              <w:left w:val="single" w:sz="4" w:space="0" w:color="auto"/>
              <w:bottom w:val="single" w:sz="4" w:space="0" w:color="auto"/>
              <w:right w:val="single" w:sz="4" w:space="0" w:color="auto"/>
            </w:tcBorders>
          </w:tcPr>
          <w:p w14:paraId="5489BF4E" w14:textId="77777777" w:rsidR="005029CD" w:rsidRPr="005029CD" w:rsidRDefault="005029CD" w:rsidP="00D82C69">
            <w:pPr>
              <w:ind w:right="-368"/>
              <w:rPr>
                <w:rFonts w:asciiTheme="majorHAnsi" w:hAnsiTheme="majorHAnsi" w:cstheme="majorHAnsi"/>
                <w:b/>
                <w:bCs/>
              </w:rPr>
            </w:pPr>
            <w:r w:rsidRPr="005029CD">
              <w:rPr>
                <w:rFonts w:asciiTheme="majorHAnsi" w:hAnsiTheme="majorHAnsi" w:cstheme="majorHAnsi"/>
                <w:b/>
                <w:bCs/>
              </w:rPr>
              <w:t>Themes</w:t>
            </w:r>
          </w:p>
        </w:tc>
        <w:tc>
          <w:tcPr>
            <w:tcW w:w="284" w:type="dxa"/>
            <w:tcBorders>
              <w:top w:val="nil"/>
              <w:left w:val="single" w:sz="4" w:space="0" w:color="auto"/>
              <w:bottom w:val="nil"/>
              <w:right w:val="single" w:sz="4" w:space="0" w:color="auto"/>
            </w:tcBorders>
          </w:tcPr>
          <w:p w14:paraId="437CFE55" w14:textId="77777777" w:rsidR="005029CD" w:rsidRPr="005029CD" w:rsidRDefault="005029CD" w:rsidP="00D82C69">
            <w:pPr>
              <w:ind w:left="360"/>
              <w:jc w:val="center"/>
              <w:rPr>
                <w:rFonts w:asciiTheme="majorHAnsi" w:hAnsiTheme="majorHAnsi" w:cstheme="majorHAnsi"/>
                <w:b/>
                <w:bCs/>
                <w:lang w:val="en-GB"/>
              </w:rPr>
            </w:pPr>
          </w:p>
        </w:tc>
        <w:tc>
          <w:tcPr>
            <w:tcW w:w="7371" w:type="dxa"/>
            <w:tcBorders>
              <w:left w:val="single" w:sz="4" w:space="0" w:color="auto"/>
              <w:right w:val="single" w:sz="4" w:space="0" w:color="auto"/>
            </w:tcBorders>
          </w:tcPr>
          <w:p w14:paraId="2D35EB68" w14:textId="77777777" w:rsidR="005029CD" w:rsidRPr="005029CD" w:rsidRDefault="005029CD" w:rsidP="00D82C69">
            <w:pPr>
              <w:jc w:val="center"/>
              <w:rPr>
                <w:rFonts w:asciiTheme="majorHAnsi" w:hAnsiTheme="majorHAnsi" w:cstheme="majorHAnsi"/>
                <w:b/>
                <w:bCs/>
              </w:rPr>
            </w:pPr>
            <w:r w:rsidRPr="005029CD">
              <w:rPr>
                <w:rFonts w:asciiTheme="majorHAnsi" w:hAnsiTheme="majorHAnsi" w:cstheme="majorHAnsi"/>
                <w:b/>
                <w:bCs/>
              </w:rPr>
              <w:t>Partnerships and Coordination</w:t>
            </w:r>
          </w:p>
        </w:tc>
      </w:tr>
      <w:tr w:rsidR="005029CD" w:rsidRPr="005029CD" w14:paraId="31615E31" w14:textId="77777777" w:rsidTr="005029CD">
        <w:tc>
          <w:tcPr>
            <w:tcW w:w="1809" w:type="dxa"/>
            <w:tcBorders>
              <w:top w:val="single" w:sz="4" w:space="0" w:color="auto"/>
              <w:left w:val="single" w:sz="4" w:space="0" w:color="auto"/>
              <w:bottom w:val="single" w:sz="4" w:space="0" w:color="auto"/>
              <w:right w:val="single" w:sz="4" w:space="0" w:color="auto"/>
            </w:tcBorders>
          </w:tcPr>
          <w:p w14:paraId="4C43C3EA" w14:textId="77777777" w:rsidR="005029CD" w:rsidRPr="005029CD" w:rsidRDefault="005029CD" w:rsidP="00D82C69">
            <w:pPr>
              <w:ind w:right="-368"/>
              <w:rPr>
                <w:rFonts w:asciiTheme="majorHAnsi" w:hAnsiTheme="majorHAnsi" w:cstheme="majorHAnsi"/>
              </w:rPr>
            </w:pPr>
            <w:r w:rsidRPr="005029CD">
              <w:rPr>
                <w:rFonts w:asciiTheme="majorHAnsi" w:hAnsiTheme="majorHAnsi" w:cstheme="majorHAnsi"/>
              </w:rPr>
              <w:t>Long Term</w:t>
            </w:r>
          </w:p>
          <w:p w14:paraId="5EBFB2EF" w14:textId="77777777" w:rsidR="005029CD" w:rsidRPr="005029CD" w:rsidRDefault="005029CD" w:rsidP="00D82C69">
            <w:pPr>
              <w:ind w:right="-368"/>
              <w:rPr>
                <w:rFonts w:asciiTheme="majorHAnsi" w:hAnsiTheme="majorHAnsi" w:cstheme="majorHAnsi"/>
              </w:rPr>
            </w:pPr>
            <w:r w:rsidRPr="005029CD">
              <w:rPr>
                <w:rFonts w:asciiTheme="majorHAnsi" w:hAnsiTheme="majorHAnsi" w:cstheme="majorHAnsi"/>
              </w:rPr>
              <w:t>Outcomes</w:t>
            </w:r>
          </w:p>
        </w:tc>
        <w:tc>
          <w:tcPr>
            <w:tcW w:w="284" w:type="dxa"/>
            <w:tcBorders>
              <w:top w:val="nil"/>
              <w:left w:val="single" w:sz="4" w:space="0" w:color="auto"/>
              <w:bottom w:val="nil"/>
              <w:right w:val="single" w:sz="4" w:space="0" w:color="auto"/>
            </w:tcBorders>
          </w:tcPr>
          <w:p w14:paraId="7B406D3D" w14:textId="77777777" w:rsidR="005029CD" w:rsidRPr="005029CD" w:rsidRDefault="005029CD" w:rsidP="00D82C69">
            <w:pPr>
              <w:ind w:left="360"/>
              <w:contextualSpacing/>
              <w:rPr>
                <w:rFonts w:asciiTheme="majorHAnsi" w:hAnsiTheme="majorHAnsi" w:cstheme="majorHAnsi"/>
              </w:rPr>
            </w:pPr>
          </w:p>
        </w:tc>
        <w:tc>
          <w:tcPr>
            <w:tcW w:w="7371" w:type="dxa"/>
            <w:tcBorders>
              <w:left w:val="single" w:sz="4" w:space="0" w:color="auto"/>
              <w:right w:val="single" w:sz="4" w:space="0" w:color="auto"/>
            </w:tcBorders>
          </w:tcPr>
          <w:p w14:paraId="71ABA502" w14:textId="77777777" w:rsidR="005029CD" w:rsidRPr="005029CD" w:rsidRDefault="005029CD" w:rsidP="005029CD">
            <w:pPr>
              <w:pStyle w:val="ListParagraph"/>
              <w:numPr>
                <w:ilvl w:val="0"/>
                <w:numId w:val="4"/>
              </w:numPr>
              <w:ind w:left="294"/>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PIDC able to influence international and regional policy and decision making</w:t>
            </w:r>
          </w:p>
          <w:p w14:paraId="60E634A3" w14:textId="77777777" w:rsidR="005029CD" w:rsidRPr="005029CD" w:rsidRDefault="005029CD" w:rsidP="005029CD">
            <w:pPr>
              <w:pStyle w:val="ListParagraph"/>
              <w:numPr>
                <w:ilvl w:val="0"/>
                <w:numId w:val="4"/>
              </w:numPr>
              <w:ind w:left="294"/>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 xml:space="preserve">Members supported to meet international immigration obligations </w:t>
            </w:r>
          </w:p>
          <w:p w14:paraId="7A7E353E" w14:textId="77777777" w:rsidR="005029CD" w:rsidRPr="005029CD" w:rsidRDefault="005029CD" w:rsidP="005029CD">
            <w:pPr>
              <w:pStyle w:val="ListParagraph"/>
              <w:numPr>
                <w:ilvl w:val="0"/>
                <w:numId w:val="4"/>
              </w:numPr>
              <w:ind w:left="294"/>
              <w:contextualSpacing/>
              <w:rPr>
                <w:rFonts w:asciiTheme="majorHAnsi" w:hAnsiTheme="majorHAnsi" w:cstheme="majorHAnsi"/>
              </w:rPr>
            </w:pPr>
            <w:r w:rsidRPr="005029CD">
              <w:rPr>
                <w:rFonts w:asciiTheme="majorHAnsi" w:eastAsia="Arial Unicode MS" w:hAnsiTheme="majorHAnsi" w:cstheme="majorHAnsi"/>
                <w:color w:val="auto"/>
                <w:lang w:val="en-AU"/>
              </w:rPr>
              <w:t>Effective regional immigration collaboration with regional and international stakeholders</w:t>
            </w:r>
          </w:p>
          <w:p w14:paraId="56CD782B" w14:textId="77777777" w:rsidR="005029CD" w:rsidRPr="005029CD" w:rsidRDefault="005029CD" w:rsidP="005029CD">
            <w:pPr>
              <w:pStyle w:val="ListParagraph"/>
              <w:numPr>
                <w:ilvl w:val="0"/>
                <w:numId w:val="4"/>
              </w:numPr>
              <w:ind w:left="294"/>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lang w:val="en-AU"/>
              </w:rPr>
              <w:t>Strengthened border enforcement</w:t>
            </w:r>
            <w:r w:rsidRPr="005029CD">
              <w:rPr>
                <w:rFonts w:asciiTheme="majorHAnsi" w:hAnsiTheme="majorHAnsi" w:cstheme="majorHAnsi"/>
              </w:rPr>
              <w:t xml:space="preserve"> </w:t>
            </w:r>
          </w:p>
          <w:p w14:paraId="2387F226" w14:textId="77777777" w:rsidR="005029CD" w:rsidRPr="005029CD" w:rsidRDefault="005029CD" w:rsidP="005029CD">
            <w:pPr>
              <w:pStyle w:val="ListParagraph"/>
              <w:numPr>
                <w:ilvl w:val="0"/>
                <w:numId w:val="4"/>
              </w:numPr>
              <w:ind w:left="294"/>
              <w:contextualSpacing/>
              <w:rPr>
                <w:rFonts w:asciiTheme="majorHAnsi" w:eastAsia="Arial Unicode MS" w:hAnsiTheme="majorHAnsi" w:cstheme="majorHAnsi"/>
                <w:color w:val="auto"/>
                <w:lang w:val="en-AU"/>
              </w:rPr>
            </w:pPr>
            <w:r w:rsidRPr="005029CD">
              <w:rPr>
                <w:rFonts w:asciiTheme="majorHAnsi" w:hAnsiTheme="majorHAnsi" w:cstheme="majorHAnsi"/>
              </w:rPr>
              <w:t>PIDC Members have early warning of international changes to immigration operational environment</w:t>
            </w:r>
          </w:p>
        </w:tc>
      </w:tr>
      <w:tr w:rsidR="005029CD" w:rsidRPr="005029CD" w14:paraId="4F610279" w14:textId="77777777" w:rsidTr="000D1A2F">
        <w:trPr>
          <w:trHeight w:val="1965"/>
        </w:trPr>
        <w:tc>
          <w:tcPr>
            <w:tcW w:w="1809" w:type="dxa"/>
            <w:tcBorders>
              <w:top w:val="single" w:sz="4" w:space="0" w:color="auto"/>
              <w:left w:val="single" w:sz="4" w:space="0" w:color="auto"/>
              <w:bottom w:val="single" w:sz="4" w:space="0" w:color="auto"/>
              <w:right w:val="single" w:sz="4" w:space="0" w:color="auto"/>
            </w:tcBorders>
          </w:tcPr>
          <w:p w14:paraId="7F675517" w14:textId="77777777" w:rsidR="005029CD" w:rsidRPr="005029CD" w:rsidRDefault="005029CD" w:rsidP="00D82C69">
            <w:pPr>
              <w:ind w:right="-368"/>
              <w:rPr>
                <w:rFonts w:asciiTheme="majorHAnsi" w:hAnsiTheme="majorHAnsi" w:cstheme="majorHAnsi"/>
              </w:rPr>
            </w:pPr>
            <w:r w:rsidRPr="005029CD">
              <w:rPr>
                <w:rFonts w:asciiTheme="majorHAnsi" w:hAnsiTheme="majorHAnsi" w:cstheme="majorHAnsi"/>
              </w:rPr>
              <w:t>Short / Medium Term Outcomes</w:t>
            </w:r>
          </w:p>
        </w:tc>
        <w:tc>
          <w:tcPr>
            <w:tcW w:w="284" w:type="dxa"/>
            <w:tcBorders>
              <w:top w:val="nil"/>
              <w:left w:val="single" w:sz="4" w:space="0" w:color="auto"/>
              <w:bottom w:val="nil"/>
              <w:right w:val="single" w:sz="4" w:space="0" w:color="auto"/>
            </w:tcBorders>
          </w:tcPr>
          <w:p w14:paraId="3A3844A6" w14:textId="77777777" w:rsidR="005029CD" w:rsidRPr="005029CD" w:rsidRDefault="005029CD" w:rsidP="00D82C69">
            <w:pPr>
              <w:ind w:left="360"/>
              <w:rPr>
                <w:rFonts w:asciiTheme="majorHAnsi" w:hAnsiTheme="majorHAnsi" w:cstheme="majorHAnsi"/>
                <w:highlight w:val="yellow"/>
                <w:lang w:val="en-GB"/>
              </w:rPr>
            </w:pPr>
          </w:p>
        </w:tc>
        <w:tc>
          <w:tcPr>
            <w:tcW w:w="7371" w:type="dxa"/>
            <w:tcBorders>
              <w:left w:val="single" w:sz="4" w:space="0" w:color="auto"/>
              <w:right w:val="single" w:sz="4" w:space="0" w:color="auto"/>
            </w:tcBorders>
          </w:tcPr>
          <w:p w14:paraId="1BAE605C" w14:textId="77777777" w:rsidR="005029CD" w:rsidRPr="005C34AD" w:rsidRDefault="005029CD" w:rsidP="005029CD">
            <w:pPr>
              <w:pStyle w:val="ListParagraph"/>
              <w:numPr>
                <w:ilvl w:val="0"/>
                <w:numId w:val="13"/>
              </w:numPr>
              <w:rPr>
                <w:rFonts w:asciiTheme="majorHAnsi" w:hAnsiTheme="majorHAnsi" w:cstheme="majorHAnsi"/>
              </w:rPr>
            </w:pPr>
            <w:r w:rsidRPr="005C34AD">
              <w:rPr>
                <w:rFonts w:asciiTheme="majorHAnsi" w:hAnsiTheme="majorHAnsi" w:cstheme="majorHAnsi"/>
              </w:rPr>
              <w:t>PIDC remains the primary focal point for Pacific Immigration Agencies</w:t>
            </w:r>
          </w:p>
          <w:p w14:paraId="0BB36AEA" w14:textId="77777777" w:rsidR="005029CD" w:rsidRPr="005029CD" w:rsidRDefault="005029CD" w:rsidP="005029CD">
            <w:pPr>
              <w:pStyle w:val="ListParagraph"/>
              <w:numPr>
                <w:ilvl w:val="0"/>
                <w:numId w:val="13"/>
              </w:numPr>
              <w:rPr>
                <w:rFonts w:asciiTheme="majorHAnsi" w:hAnsiTheme="majorHAnsi" w:cstheme="majorHAnsi"/>
              </w:rPr>
            </w:pPr>
            <w:r w:rsidRPr="005029CD">
              <w:rPr>
                <w:rFonts w:asciiTheme="majorHAnsi" w:hAnsiTheme="majorHAnsi" w:cstheme="majorHAnsi"/>
              </w:rPr>
              <w:t>PIDC able to influence regional and international policy-making bodies</w:t>
            </w:r>
          </w:p>
          <w:p w14:paraId="7D193D0A" w14:textId="77777777" w:rsidR="005029CD" w:rsidRPr="005029CD" w:rsidRDefault="005029CD" w:rsidP="005029CD">
            <w:pPr>
              <w:pStyle w:val="ListParagraph"/>
              <w:numPr>
                <w:ilvl w:val="0"/>
                <w:numId w:val="13"/>
              </w:numPr>
              <w:rPr>
                <w:rFonts w:asciiTheme="majorHAnsi" w:hAnsiTheme="majorHAnsi" w:cstheme="majorHAnsi"/>
              </w:rPr>
            </w:pPr>
            <w:r w:rsidRPr="005029CD">
              <w:rPr>
                <w:rFonts w:asciiTheme="majorHAnsi" w:hAnsiTheme="majorHAnsi" w:cstheme="majorHAnsi"/>
              </w:rPr>
              <w:t>Better collaboration between related bodies regional bodies (e.g., Customs and Police)</w:t>
            </w:r>
          </w:p>
          <w:p w14:paraId="4C47A503" w14:textId="77777777" w:rsidR="005029CD" w:rsidRPr="005029CD" w:rsidRDefault="005029CD" w:rsidP="005029CD">
            <w:pPr>
              <w:pStyle w:val="ListParagraph"/>
              <w:numPr>
                <w:ilvl w:val="0"/>
                <w:numId w:val="13"/>
              </w:numPr>
              <w:rPr>
                <w:rFonts w:asciiTheme="majorHAnsi" w:hAnsiTheme="majorHAnsi" w:cstheme="majorHAnsi"/>
              </w:rPr>
            </w:pPr>
            <w:r w:rsidRPr="005029CD">
              <w:rPr>
                <w:rFonts w:asciiTheme="majorHAnsi" w:hAnsiTheme="majorHAnsi" w:cstheme="majorHAnsi"/>
              </w:rPr>
              <w:t>Enhanced Interagency cooperation</w:t>
            </w:r>
          </w:p>
          <w:p w14:paraId="73925202" w14:textId="77777777" w:rsidR="005029CD" w:rsidRPr="005029CD" w:rsidRDefault="005029CD" w:rsidP="005029CD">
            <w:pPr>
              <w:pStyle w:val="ListParagraph"/>
              <w:numPr>
                <w:ilvl w:val="0"/>
                <w:numId w:val="13"/>
              </w:numPr>
              <w:rPr>
                <w:rFonts w:asciiTheme="majorHAnsi" w:hAnsiTheme="majorHAnsi" w:cstheme="majorHAnsi"/>
              </w:rPr>
            </w:pPr>
            <w:r w:rsidRPr="005029CD">
              <w:rPr>
                <w:rFonts w:asciiTheme="majorHAnsi" w:hAnsiTheme="majorHAnsi" w:cstheme="majorHAnsi"/>
                <w:lang w:val="en-AU"/>
              </w:rPr>
              <w:t>Organised</w:t>
            </w:r>
            <w:r w:rsidRPr="005029CD">
              <w:rPr>
                <w:rFonts w:asciiTheme="majorHAnsi" w:hAnsiTheme="majorHAnsi" w:cstheme="majorHAnsi"/>
              </w:rPr>
              <w:t xml:space="preserve"> and efficient immigration operations</w:t>
            </w:r>
          </w:p>
        </w:tc>
      </w:tr>
      <w:tr w:rsidR="005029CD" w:rsidRPr="005029CD" w14:paraId="55B8E96F" w14:textId="77777777" w:rsidTr="005029CD">
        <w:tc>
          <w:tcPr>
            <w:tcW w:w="1809" w:type="dxa"/>
            <w:tcBorders>
              <w:top w:val="single" w:sz="4" w:space="0" w:color="auto"/>
              <w:left w:val="single" w:sz="4" w:space="0" w:color="auto"/>
              <w:bottom w:val="single" w:sz="4" w:space="0" w:color="auto"/>
              <w:right w:val="single" w:sz="4" w:space="0" w:color="auto"/>
            </w:tcBorders>
          </w:tcPr>
          <w:p w14:paraId="57A8BD96" w14:textId="77777777" w:rsidR="005029CD" w:rsidRPr="005029CD" w:rsidRDefault="005029CD" w:rsidP="00D82C69">
            <w:pPr>
              <w:ind w:right="-368"/>
              <w:rPr>
                <w:rFonts w:asciiTheme="majorHAnsi" w:hAnsiTheme="majorHAnsi" w:cstheme="majorHAnsi"/>
              </w:rPr>
            </w:pPr>
            <w:r w:rsidRPr="005029CD">
              <w:rPr>
                <w:rFonts w:asciiTheme="majorHAnsi" w:hAnsiTheme="majorHAnsi" w:cstheme="majorHAnsi"/>
              </w:rPr>
              <w:t>Indicators</w:t>
            </w:r>
          </w:p>
        </w:tc>
        <w:tc>
          <w:tcPr>
            <w:tcW w:w="284" w:type="dxa"/>
            <w:tcBorders>
              <w:top w:val="nil"/>
              <w:left w:val="single" w:sz="4" w:space="0" w:color="auto"/>
              <w:bottom w:val="nil"/>
              <w:right w:val="single" w:sz="4" w:space="0" w:color="auto"/>
            </w:tcBorders>
          </w:tcPr>
          <w:p w14:paraId="7F7E1754" w14:textId="77777777" w:rsidR="005029CD" w:rsidRPr="005029CD" w:rsidRDefault="005029CD" w:rsidP="00D82C69">
            <w:pPr>
              <w:ind w:left="360"/>
              <w:contextualSpacing/>
              <w:rPr>
                <w:rFonts w:asciiTheme="majorHAnsi" w:hAnsiTheme="majorHAnsi" w:cstheme="majorHAnsi"/>
              </w:rPr>
            </w:pPr>
          </w:p>
        </w:tc>
        <w:tc>
          <w:tcPr>
            <w:tcW w:w="7371" w:type="dxa"/>
            <w:tcBorders>
              <w:left w:val="single" w:sz="4" w:space="0" w:color="auto"/>
              <w:right w:val="single" w:sz="4" w:space="0" w:color="auto"/>
            </w:tcBorders>
          </w:tcPr>
          <w:p w14:paraId="2351EAAD"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PIDC representation is requested and valued by regional and international agencies</w:t>
            </w:r>
          </w:p>
          <w:p w14:paraId="18A4BDC0"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Collaboration opportunities implemented (cross-training)</w:t>
            </w:r>
          </w:p>
          <w:p w14:paraId="03102C7F"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USP program expands</w:t>
            </w:r>
          </w:p>
          <w:p w14:paraId="1E87AB07"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PIDC Members continue to have the confidence for their interests to be represented by the PIDC Secretariat at regional fora</w:t>
            </w:r>
          </w:p>
        </w:tc>
      </w:tr>
      <w:tr w:rsidR="005029CD" w:rsidRPr="005029CD" w14:paraId="3035A060" w14:textId="77777777" w:rsidTr="005029CD">
        <w:tc>
          <w:tcPr>
            <w:tcW w:w="1809" w:type="dxa"/>
            <w:tcBorders>
              <w:top w:val="single" w:sz="4" w:space="0" w:color="auto"/>
              <w:left w:val="single" w:sz="4" w:space="0" w:color="auto"/>
              <w:bottom w:val="single" w:sz="4" w:space="0" w:color="auto"/>
              <w:right w:val="single" w:sz="4" w:space="0" w:color="auto"/>
            </w:tcBorders>
          </w:tcPr>
          <w:p w14:paraId="31E03984" w14:textId="3811992F" w:rsidR="005029CD" w:rsidRPr="005029CD" w:rsidRDefault="005029CD" w:rsidP="00D82C69">
            <w:pPr>
              <w:ind w:right="-368"/>
              <w:rPr>
                <w:rFonts w:asciiTheme="majorHAnsi" w:hAnsiTheme="majorHAnsi" w:cstheme="majorHAnsi"/>
              </w:rPr>
            </w:pPr>
            <w:r w:rsidRPr="005029CD">
              <w:rPr>
                <w:rFonts w:asciiTheme="majorHAnsi" w:hAnsiTheme="majorHAnsi" w:cstheme="majorHAnsi"/>
              </w:rPr>
              <w:t>Approaches</w:t>
            </w:r>
          </w:p>
        </w:tc>
        <w:tc>
          <w:tcPr>
            <w:tcW w:w="284" w:type="dxa"/>
            <w:tcBorders>
              <w:top w:val="nil"/>
              <w:left w:val="single" w:sz="4" w:space="0" w:color="auto"/>
              <w:bottom w:val="nil"/>
              <w:right w:val="single" w:sz="4" w:space="0" w:color="auto"/>
            </w:tcBorders>
          </w:tcPr>
          <w:p w14:paraId="020B4FE7" w14:textId="77777777" w:rsidR="005029CD" w:rsidRPr="005029CD" w:rsidRDefault="005029CD" w:rsidP="00D82C69">
            <w:pPr>
              <w:ind w:left="360"/>
              <w:contextualSpacing/>
              <w:rPr>
                <w:rFonts w:asciiTheme="majorHAnsi" w:hAnsiTheme="majorHAnsi" w:cstheme="majorHAnsi"/>
              </w:rPr>
            </w:pPr>
          </w:p>
        </w:tc>
        <w:tc>
          <w:tcPr>
            <w:tcW w:w="7371" w:type="dxa"/>
            <w:tcBorders>
              <w:left w:val="single" w:sz="4" w:space="0" w:color="auto"/>
              <w:right w:val="single" w:sz="4" w:space="0" w:color="auto"/>
            </w:tcBorders>
          </w:tcPr>
          <w:p w14:paraId="07050752"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Increase effective Stakeholder engagement with Members, development partners, clients and partner organisations</w:t>
            </w:r>
          </w:p>
          <w:p w14:paraId="66F68352"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Support Declaration of Partnership activities with OCO, PICP and PTCCC</w:t>
            </w:r>
          </w:p>
          <w:p w14:paraId="1A18C9E8"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Maintain PIDC leadership role to strengthen coordination activities</w:t>
            </w:r>
          </w:p>
          <w:p w14:paraId="44068DC4"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Cultivate role as primary regional immigration body to ensure PIDC is first point of contact for international bodies</w:t>
            </w:r>
          </w:p>
          <w:p w14:paraId="4A7972CB" w14:textId="77777777" w:rsidR="005029CD" w:rsidRPr="005029CD" w:rsidRDefault="005029CD" w:rsidP="005029CD">
            <w:pPr>
              <w:pStyle w:val="ListParagraph"/>
              <w:numPr>
                <w:ilvl w:val="0"/>
                <w:numId w:val="5"/>
              </w:numPr>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Maintain regional best practices, manuals and guides as part of a modernisation toolbox to support Members</w:t>
            </w:r>
          </w:p>
        </w:tc>
      </w:tr>
      <w:tr w:rsidR="005029CD" w:rsidRPr="005029CD" w14:paraId="2734AE8B" w14:textId="77777777" w:rsidTr="005029CD">
        <w:tc>
          <w:tcPr>
            <w:tcW w:w="1809" w:type="dxa"/>
            <w:tcBorders>
              <w:top w:val="single" w:sz="4" w:space="0" w:color="auto"/>
              <w:left w:val="single" w:sz="4" w:space="0" w:color="auto"/>
              <w:bottom w:val="single" w:sz="4" w:space="0" w:color="auto"/>
              <w:right w:val="single" w:sz="4" w:space="0" w:color="auto"/>
            </w:tcBorders>
          </w:tcPr>
          <w:p w14:paraId="1456596C" w14:textId="77777777" w:rsidR="005029CD" w:rsidRPr="005029CD" w:rsidRDefault="005029CD" w:rsidP="00D82C69">
            <w:pPr>
              <w:ind w:right="-368"/>
              <w:rPr>
                <w:rFonts w:asciiTheme="majorHAnsi" w:hAnsiTheme="majorHAnsi" w:cstheme="majorHAnsi"/>
              </w:rPr>
            </w:pPr>
            <w:r w:rsidRPr="005029CD">
              <w:rPr>
                <w:rFonts w:asciiTheme="majorHAnsi" w:hAnsiTheme="majorHAnsi" w:cstheme="majorHAnsi"/>
              </w:rPr>
              <w:t>Stakeholders / Partners</w:t>
            </w:r>
          </w:p>
        </w:tc>
        <w:tc>
          <w:tcPr>
            <w:tcW w:w="284" w:type="dxa"/>
            <w:tcBorders>
              <w:top w:val="nil"/>
              <w:left w:val="single" w:sz="4" w:space="0" w:color="auto"/>
              <w:bottom w:val="nil"/>
              <w:right w:val="single" w:sz="4" w:space="0" w:color="auto"/>
            </w:tcBorders>
          </w:tcPr>
          <w:p w14:paraId="4FB12FD8" w14:textId="77777777" w:rsidR="005029CD" w:rsidRPr="005029CD" w:rsidRDefault="005029CD" w:rsidP="00D82C69">
            <w:pPr>
              <w:ind w:left="360"/>
              <w:rPr>
                <w:rFonts w:asciiTheme="majorHAnsi" w:hAnsiTheme="majorHAnsi" w:cstheme="majorHAnsi"/>
                <w:lang w:val="en-GB"/>
              </w:rPr>
            </w:pPr>
          </w:p>
        </w:tc>
        <w:tc>
          <w:tcPr>
            <w:tcW w:w="7371" w:type="dxa"/>
            <w:tcBorders>
              <w:left w:val="single" w:sz="4" w:space="0" w:color="auto"/>
              <w:right w:val="single" w:sz="4" w:space="0" w:color="auto"/>
            </w:tcBorders>
          </w:tcPr>
          <w:p w14:paraId="5B85405E" w14:textId="77777777" w:rsidR="005029CD" w:rsidRPr="005029CD" w:rsidRDefault="005029CD" w:rsidP="00D82C69">
            <w:pPr>
              <w:rPr>
                <w:rFonts w:asciiTheme="majorHAnsi" w:hAnsiTheme="majorHAnsi" w:cstheme="majorHAnsi"/>
              </w:rPr>
            </w:pPr>
            <w:r w:rsidRPr="005029CD">
              <w:rPr>
                <w:rFonts w:asciiTheme="majorHAnsi" w:hAnsiTheme="majorHAnsi" w:cstheme="majorHAnsi"/>
              </w:rPr>
              <w:t>Regional Bodies OCO, PICP, FFA, PILON PIFS, PTCCC, SPC, USP, Pac Fusion Centre, Aus Pacific Security Centre</w:t>
            </w:r>
          </w:p>
          <w:p w14:paraId="70DE9CDD" w14:textId="3D0CD4BE" w:rsidR="005029CD" w:rsidRPr="005029CD" w:rsidRDefault="005029CD" w:rsidP="00D82C69">
            <w:pPr>
              <w:rPr>
                <w:rFonts w:asciiTheme="majorHAnsi" w:hAnsiTheme="majorHAnsi" w:cstheme="majorHAnsi"/>
              </w:rPr>
            </w:pPr>
            <w:r w:rsidRPr="005029CD">
              <w:rPr>
                <w:rFonts w:asciiTheme="majorHAnsi" w:hAnsiTheme="majorHAnsi" w:cstheme="majorHAnsi"/>
              </w:rPr>
              <w:t>International: IOM, UN, UNCTAD, UNHCR, UNODC, UNDP, Bali Process</w:t>
            </w:r>
            <w:r w:rsidR="000D1A2F">
              <w:rPr>
                <w:rFonts w:asciiTheme="majorHAnsi" w:hAnsiTheme="majorHAnsi" w:cstheme="majorHAnsi"/>
              </w:rPr>
              <w:t>.</w:t>
            </w:r>
          </w:p>
        </w:tc>
      </w:tr>
      <w:tr w:rsidR="005029CD" w:rsidRPr="005029CD" w14:paraId="3AE038DB" w14:textId="77777777" w:rsidTr="005029CD">
        <w:tc>
          <w:tcPr>
            <w:tcW w:w="1809" w:type="dxa"/>
            <w:tcBorders>
              <w:top w:val="single" w:sz="4" w:space="0" w:color="auto"/>
              <w:left w:val="single" w:sz="4" w:space="0" w:color="auto"/>
              <w:bottom w:val="single" w:sz="4" w:space="0" w:color="auto"/>
              <w:right w:val="single" w:sz="4" w:space="0" w:color="auto"/>
            </w:tcBorders>
          </w:tcPr>
          <w:p w14:paraId="2B18BF79" w14:textId="77777777" w:rsidR="005029CD" w:rsidRPr="005029CD" w:rsidRDefault="005029CD" w:rsidP="00D82C69">
            <w:pPr>
              <w:ind w:right="-368"/>
              <w:rPr>
                <w:rFonts w:asciiTheme="majorHAnsi" w:hAnsiTheme="majorHAnsi" w:cstheme="majorHAnsi"/>
              </w:rPr>
            </w:pPr>
            <w:r w:rsidRPr="005029CD">
              <w:rPr>
                <w:rFonts w:asciiTheme="majorHAnsi" w:hAnsiTheme="majorHAnsi" w:cstheme="majorHAnsi"/>
              </w:rPr>
              <w:t>Assumptions</w:t>
            </w:r>
          </w:p>
        </w:tc>
        <w:tc>
          <w:tcPr>
            <w:tcW w:w="284" w:type="dxa"/>
            <w:tcBorders>
              <w:top w:val="nil"/>
              <w:left w:val="single" w:sz="4" w:space="0" w:color="auto"/>
              <w:bottom w:val="nil"/>
              <w:right w:val="single" w:sz="4" w:space="0" w:color="auto"/>
            </w:tcBorders>
          </w:tcPr>
          <w:p w14:paraId="6F76488A" w14:textId="77777777" w:rsidR="005029CD" w:rsidRPr="005029CD" w:rsidRDefault="005029CD" w:rsidP="00D82C69">
            <w:pPr>
              <w:ind w:left="360"/>
              <w:contextualSpacing/>
              <w:rPr>
                <w:rFonts w:asciiTheme="majorHAnsi" w:hAnsiTheme="majorHAnsi" w:cstheme="majorHAnsi"/>
              </w:rPr>
            </w:pPr>
          </w:p>
        </w:tc>
        <w:tc>
          <w:tcPr>
            <w:tcW w:w="7371" w:type="dxa"/>
            <w:tcBorders>
              <w:left w:val="single" w:sz="4" w:space="0" w:color="auto"/>
              <w:right w:val="single" w:sz="4" w:space="0" w:color="auto"/>
            </w:tcBorders>
          </w:tcPr>
          <w:p w14:paraId="27C9D031" w14:textId="77777777" w:rsidR="005029CD" w:rsidRPr="005029CD" w:rsidRDefault="005029CD" w:rsidP="005029CD">
            <w:pPr>
              <w:pStyle w:val="ListParagraph"/>
              <w:numPr>
                <w:ilvl w:val="0"/>
                <w:numId w:val="6"/>
              </w:numPr>
              <w:ind w:left="358" w:hanging="358"/>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Increasing and ongoing need for PIDC to represent the interests of Members and the region</w:t>
            </w:r>
          </w:p>
          <w:p w14:paraId="0444BD99" w14:textId="77777777" w:rsidR="005029CD" w:rsidRPr="005029CD" w:rsidRDefault="005029CD" w:rsidP="005029CD">
            <w:pPr>
              <w:pStyle w:val="ListParagraph"/>
              <w:numPr>
                <w:ilvl w:val="0"/>
                <w:numId w:val="6"/>
              </w:numPr>
              <w:ind w:left="358" w:hanging="358"/>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Changes in immigration policy from COVID, Climate Change and the reopening of borders</w:t>
            </w:r>
          </w:p>
          <w:p w14:paraId="5C2A493B" w14:textId="77777777" w:rsidR="005029CD" w:rsidRPr="005029CD" w:rsidRDefault="005029CD" w:rsidP="005029CD">
            <w:pPr>
              <w:pStyle w:val="ListParagraph"/>
              <w:numPr>
                <w:ilvl w:val="0"/>
                <w:numId w:val="6"/>
              </w:numPr>
              <w:ind w:left="358" w:hanging="358"/>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Smaller nations are not able to engage effectively independently</w:t>
            </w:r>
          </w:p>
          <w:p w14:paraId="5D48548B" w14:textId="77777777" w:rsidR="005029CD" w:rsidRPr="005029CD" w:rsidRDefault="005029CD" w:rsidP="005029CD">
            <w:pPr>
              <w:pStyle w:val="ListParagraph"/>
              <w:numPr>
                <w:ilvl w:val="0"/>
                <w:numId w:val="6"/>
              </w:numPr>
              <w:ind w:left="358" w:hanging="358"/>
              <w:contextualSpacing/>
              <w:rPr>
                <w:rFonts w:asciiTheme="majorHAnsi" w:eastAsia="Arial Unicode MS" w:hAnsiTheme="majorHAnsi" w:cstheme="majorHAnsi"/>
                <w:color w:val="auto"/>
                <w:lang w:val="en-AU"/>
              </w:rPr>
            </w:pPr>
            <w:r w:rsidRPr="005029CD">
              <w:rPr>
                <w:rFonts w:asciiTheme="majorHAnsi" w:eastAsia="Arial Unicode MS" w:hAnsiTheme="majorHAnsi" w:cstheme="majorHAnsi"/>
                <w:color w:val="auto"/>
                <w:lang w:val="en-AU"/>
              </w:rPr>
              <w:t>Migration and labour mobility will remain key drivers for policy change</w:t>
            </w:r>
          </w:p>
        </w:tc>
      </w:tr>
      <w:tr w:rsidR="005029CD" w:rsidRPr="000D1A2F" w14:paraId="50FB14EC" w14:textId="77777777" w:rsidTr="005029CD">
        <w:tc>
          <w:tcPr>
            <w:tcW w:w="1809" w:type="dxa"/>
            <w:tcBorders>
              <w:top w:val="single" w:sz="4" w:space="0" w:color="auto"/>
              <w:left w:val="single" w:sz="4" w:space="0" w:color="auto"/>
              <w:bottom w:val="single" w:sz="4" w:space="0" w:color="auto"/>
              <w:right w:val="single" w:sz="4" w:space="0" w:color="auto"/>
            </w:tcBorders>
          </w:tcPr>
          <w:p w14:paraId="46F1F3AA" w14:textId="77777777" w:rsidR="005029CD" w:rsidRPr="000D1A2F" w:rsidRDefault="005029CD" w:rsidP="00D82C69">
            <w:pPr>
              <w:ind w:right="-368"/>
              <w:rPr>
                <w:rFonts w:asciiTheme="majorHAnsi" w:hAnsiTheme="majorHAnsi" w:cstheme="majorHAnsi"/>
              </w:rPr>
            </w:pPr>
            <w:r w:rsidRPr="000D1A2F">
              <w:rPr>
                <w:rFonts w:asciiTheme="majorHAnsi" w:hAnsiTheme="majorHAnsi" w:cstheme="majorHAnsi"/>
              </w:rPr>
              <w:t>Context</w:t>
            </w:r>
          </w:p>
        </w:tc>
        <w:tc>
          <w:tcPr>
            <w:tcW w:w="284" w:type="dxa"/>
            <w:tcBorders>
              <w:top w:val="nil"/>
              <w:left w:val="single" w:sz="4" w:space="0" w:color="auto"/>
              <w:bottom w:val="nil"/>
              <w:right w:val="single" w:sz="4" w:space="0" w:color="auto"/>
            </w:tcBorders>
          </w:tcPr>
          <w:p w14:paraId="4B1D8CE2" w14:textId="77777777" w:rsidR="005029CD" w:rsidRPr="000D1A2F" w:rsidRDefault="005029CD" w:rsidP="00D82C69">
            <w:pPr>
              <w:ind w:left="360"/>
              <w:rPr>
                <w:rFonts w:asciiTheme="majorHAnsi" w:hAnsiTheme="majorHAnsi" w:cstheme="majorHAnsi"/>
                <w:lang w:val="en-GB"/>
              </w:rPr>
            </w:pPr>
          </w:p>
        </w:tc>
        <w:tc>
          <w:tcPr>
            <w:tcW w:w="7371" w:type="dxa"/>
            <w:tcBorders>
              <w:left w:val="single" w:sz="4" w:space="0" w:color="auto"/>
              <w:right w:val="single" w:sz="4" w:space="0" w:color="auto"/>
            </w:tcBorders>
          </w:tcPr>
          <w:p w14:paraId="47B2A8EC" w14:textId="77777777" w:rsidR="005029CD" w:rsidRPr="000D1A2F" w:rsidRDefault="005029CD" w:rsidP="000D1A2F">
            <w:pPr>
              <w:pStyle w:val="ListParagraph"/>
              <w:numPr>
                <w:ilvl w:val="0"/>
                <w:numId w:val="6"/>
              </w:numPr>
              <w:ind w:left="358" w:hanging="358"/>
              <w:contextualSpacing/>
              <w:rPr>
                <w:rFonts w:asciiTheme="majorHAnsi" w:eastAsia="Arial Unicode MS" w:hAnsiTheme="majorHAnsi" w:cstheme="majorHAnsi"/>
                <w:color w:val="auto"/>
                <w:lang w:val="en-AU"/>
              </w:rPr>
            </w:pPr>
            <w:r w:rsidRPr="000D1A2F">
              <w:rPr>
                <w:rFonts w:asciiTheme="majorHAnsi" w:eastAsia="Arial Unicode MS" w:hAnsiTheme="majorHAnsi" w:cstheme="majorHAnsi"/>
                <w:color w:val="auto"/>
                <w:lang w:val="en-AU"/>
              </w:rPr>
              <w:t>PIDC recognised as primary regional immigration focal organisation</w:t>
            </w:r>
          </w:p>
          <w:p w14:paraId="2C073203" w14:textId="77777777" w:rsidR="005029CD" w:rsidRPr="000D1A2F" w:rsidRDefault="005029CD" w:rsidP="000D1A2F">
            <w:pPr>
              <w:pStyle w:val="ListParagraph"/>
              <w:numPr>
                <w:ilvl w:val="0"/>
                <w:numId w:val="6"/>
              </w:numPr>
              <w:ind w:left="358" w:hanging="358"/>
              <w:contextualSpacing/>
              <w:rPr>
                <w:rFonts w:asciiTheme="majorHAnsi" w:eastAsia="Arial Unicode MS" w:hAnsiTheme="majorHAnsi" w:cstheme="majorHAnsi"/>
                <w:color w:val="auto"/>
                <w:lang w:val="en-AU"/>
              </w:rPr>
            </w:pPr>
            <w:r w:rsidRPr="000D1A2F">
              <w:rPr>
                <w:rFonts w:asciiTheme="majorHAnsi" w:eastAsia="Arial Unicode MS" w:hAnsiTheme="majorHAnsi" w:cstheme="majorHAnsi"/>
                <w:color w:val="auto"/>
                <w:lang w:val="en-AU"/>
              </w:rPr>
              <w:t>Boe Declaration, GCM, significant drivers</w:t>
            </w:r>
          </w:p>
          <w:p w14:paraId="2B16737C" w14:textId="77777777" w:rsidR="005029CD" w:rsidRPr="000D1A2F" w:rsidRDefault="005029CD" w:rsidP="000D1A2F">
            <w:pPr>
              <w:pStyle w:val="ListParagraph"/>
              <w:numPr>
                <w:ilvl w:val="0"/>
                <w:numId w:val="6"/>
              </w:numPr>
              <w:ind w:left="358" w:hanging="358"/>
              <w:contextualSpacing/>
              <w:rPr>
                <w:rFonts w:asciiTheme="majorHAnsi" w:eastAsia="Arial Unicode MS" w:hAnsiTheme="majorHAnsi" w:cstheme="majorHAnsi"/>
                <w:color w:val="auto"/>
                <w:lang w:val="en-AU"/>
              </w:rPr>
            </w:pPr>
            <w:r w:rsidRPr="000D1A2F">
              <w:rPr>
                <w:rFonts w:asciiTheme="majorHAnsi" w:eastAsia="Arial Unicode MS" w:hAnsiTheme="majorHAnsi" w:cstheme="majorHAnsi"/>
                <w:color w:val="auto"/>
                <w:lang w:val="en-AU"/>
              </w:rPr>
              <w:t xml:space="preserve">An increasing number of regional and global players </w:t>
            </w:r>
          </w:p>
          <w:p w14:paraId="17592016" w14:textId="77777777" w:rsidR="005029CD" w:rsidRPr="000D1A2F" w:rsidRDefault="005029CD" w:rsidP="000D1A2F">
            <w:pPr>
              <w:pStyle w:val="ListParagraph"/>
              <w:numPr>
                <w:ilvl w:val="0"/>
                <w:numId w:val="6"/>
              </w:numPr>
              <w:ind w:left="358" w:hanging="358"/>
              <w:contextualSpacing/>
              <w:rPr>
                <w:rFonts w:asciiTheme="majorHAnsi" w:eastAsia="Arial Unicode MS" w:hAnsiTheme="majorHAnsi" w:cstheme="majorHAnsi"/>
                <w:color w:val="auto"/>
                <w:lang w:val="en-AU"/>
              </w:rPr>
            </w:pPr>
            <w:r w:rsidRPr="000D1A2F">
              <w:rPr>
                <w:rFonts w:asciiTheme="majorHAnsi" w:eastAsia="Arial Unicode MS" w:hAnsiTheme="majorHAnsi" w:cstheme="majorHAnsi"/>
                <w:color w:val="auto"/>
                <w:lang w:val="en-AU"/>
              </w:rPr>
              <w:t>More complexity in the immigration system</w:t>
            </w:r>
          </w:p>
          <w:p w14:paraId="51309CC5" w14:textId="29150369" w:rsidR="005029CD" w:rsidRPr="000D1A2F" w:rsidRDefault="005029CD" w:rsidP="000D1A2F">
            <w:pPr>
              <w:pStyle w:val="ListParagraph"/>
              <w:numPr>
                <w:ilvl w:val="0"/>
                <w:numId w:val="6"/>
              </w:numPr>
              <w:ind w:left="358" w:hanging="358"/>
              <w:contextualSpacing/>
              <w:rPr>
                <w:rFonts w:asciiTheme="majorHAnsi" w:hAnsiTheme="majorHAnsi" w:cstheme="majorHAnsi"/>
              </w:rPr>
            </w:pPr>
            <w:r w:rsidRPr="000D1A2F">
              <w:rPr>
                <w:rFonts w:asciiTheme="majorHAnsi" w:eastAsia="Arial Unicode MS" w:hAnsiTheme="majorHAnsi" w:cstheme="majorHAnsi"/>
                <w:color w:val="auto"/>
                <w:lang w:val="en-AU"/>
              </w:rPr>
              <w:t xml:space="preserve">Faster changes driven by </w:t>
            </w:r>
            <w:r w:rsidR="00F0771E">
              <w:rPr>
                <w:rFonts w:asciiTheme="majorHAnsi" w:eastAsia="Arial Unicode MS" w:hAnsiTheme="majorHAnsi" w:cstheme="majorHAnsi"/>
                <w:color w:val="auto"/>
                <w:lang w:val="en-AU"/>
              </w:rPr>
              <w:t>COVID-19</w:t>
            </w:r>
            <w:r w:rsidRPr="000D1A2F">
              <w:rPr>
                <w:rFonts w:asciiTheme="majorHAnsi" w:hAnsiTheme="majorHAnsi" w:cstheme="majorHAnsi"/>
              </w:rPr>
              <w:t xml:space="preserve"> </w:t>
            </w:r>
          </w:p>
        </w:tc>
      </w:tr>
    </w:tbl>
    <w:p w14:paraId="6985A939" w14:textId="32DF2BB7" w:rsidR="00B50FB9" w:rsidRPr="000D1A2F" w:rsidRDefault="00B50FB9" w:rsidP="00B50FB9">
      <w:pPr>
        <w:tabs>
          <w:tab w:val="left" w:pos="1455"/>
        </w:tabs>
        <w:rPr>
          <w:rFonts w:asciiTheme="majorHAnsi" w:hAnsiTheme="majorHAnsi" w:cstheme="majorHAnsi"/>
          <w:lang w:eastAsia="en-GB"/>
        </w:rPr>
        <w:sectPr w:rsidR="00B50FB9" w:rsidRPr="000D1A2F">
          <w:headerReference w:type="even" r:id="rId24"/>
          <w:headerReference w:type="default" r:id="rId25"/>
          <w:headerReference w:type="first" r:id="rId26"/>
          <w:pgSz w:w="11900" w:h="16840"/>
          <w:pgMar w:top="1440" w:right="1440" w:bottom="1440" w:left="1440" w:header="708" w:footer="708" w:gutter="0"/>
          <w:cols w:space="720"/>
        </w:sectPr>
      </w:pPr>
    </w:p>
    <w:p w14:paraId="47B9E7AB" w14:textId="77777777" w:rsidR="00C01CAC" w:rsidRPr="0098345A" w:rsidRDefault="00C01CAC">
      <w:pPr>
        <w:pStyle w:val="NormalWeb"/>
        <w:tabs>
          <w:tab w:val="left" w:pos="720"/>
        </w:tabs>
        <w:rPr>
          <w:rFonts w:asciiTheme="majorHAnsi" w:hAnsiTheme="majorHAnsi" w:cstheme="majorHAnsi"/>
          <w:color w:val="auto"/>
          <w:lang w:val="en-AU"/>
        </w:rPr>
      </w:pPr>
    </w:p>
    <w:p w14:paraId="16866FD8" w14:textId="77777777" w:rsidR="005E642C" w:rsidRPr="0098345A" w:rsidRDefault="00E910B4" w:rsidP="00F5705F">
      <w:pPr>
        <w:pStyle w:val="Heading2"/>
        <w:rPr>
          <w:rFonts w:cstheme="majorHAnsi"/>
        </w:rPr>
      </w:pPr>
      <w:bookmarkStart w:id="50" w:name="_Toc88819977"/>
      <w:bookmarkStart w:id="51" w:name="_Toc89347706"/>
      <w:r w:rsidRPr="0098345A">
        <w:rPr>
          <w:rFonts w:cstheme="majorHAnsi"/>
        </w:rPr>
        <w:t>National Immigration Strengthening</w:t>
      </w:r>
      <w:bookmarkEnd w:id="50"/>
      <w:bookmarkEnd w:id="51"/>
    </w:p>
    <w:p w14:paraId="496A1CD5" w14:textId="301942E2" w:rsidR="00FD0B0A" w:rsidRPr="0098345A" w:rsidRDefault="00E910B4" w:rsidP="00FD0B0A">
      <w:pPr>
        <w:jc w:val="both"/>
        <w:rPr>
          <w:rFonts w:asciiTheme="majorHAnsi" w:hAnsiTheme="majorHAnsi" w:cstheme="majorHAnsi"/>
        </w:rPr>
      </w:pPr>
      <w:r w:rsidRPr="0098345A">
        <w:rPr>
          <w:rFonts w:asciiTheme="majorHAnsi" w:hAnsiTheme="majorHAnsi" w:cstheme="majorHAnsi"/>
        </w:rPr>
        <w:t xml:space="preserve">Social and economic recovery is a crucial aim of Members states as a result of the </w:t>
      </w:r>
      <w:r w:rsidR="00F0771E">
        <w:rPr>
          <w:rFonts w:asciiTheme="majorHAnsi" w:hAnsiTheme="majorHAnsi" w:cstheme="majorHAnsi"/>
        </w:rPr>
        <w:t>COVID-19</w:t>
      </w:r>
      <w:r w:rsidRPr="0098345A">
        <w:rPr>
          <w:rFonts w:asciiTheme="majorHAnsi" w:hAnsiTheme="majorHAnsi" w:cstheme="majorHAnsi"/>
        </w:rPr>
        <w:t xml:space="preserve"> pandemic. Immigration policies that enable labour mobility are vital to aid this recovery. </w:t>
      </w:r>
      <w:r w:rsidR="00FD0B0A" w:rsidRPr="0098345A">
        <w:rPr>
          <w:rFonts w:asciiTheme="majorHAnsi" w:hAnsiTheme="majorHAnsi" w:cstheme="majorHAnsi"/>
        </w:rPr>
        <w:t xml:space="preserve">Border integrity is also essential to maintain national security and combat TNOC. To drive all these activities, PICTs require strong immigration agencies that </w:t>
      </w:r>
      <w:r w:rsidR="00F83AAB" w:rsidRPr="0098345A">
        <w:rPr>
          <w:rFonts w:asciiTheme="majorHAnsi" w:hAnsiTheme="majorHAnsi" w:cstheme="majorHAnsi"/>
        </w:rPr>
        <w:t>can</w:t>
      </w:r>
      <w:r w:rsidR="00FD0B0A" w:rsidRPr="0098345A">
        <w:rPr>
          <w:rFonts w:asciiTheme="majorHAnsi" w:hAnsiTheme="majorHAnsi" w:cstheme="majorHAnsi"/>
        </w:rPr>
        <w:t xml:space="preserve"> deliver these public services.</w:t>
      </w:r>
    </w:p>
    <w:p w14:paraId="06E0E35C" w14:textId="77777777" w:rsidR="00FD0B0A" w:rsidRPr="0098345A" w:rsidRDefault="00FD0B0A" w:rsidP="00FD0B0A">
      <w:pPr>
        <w:jc w:val="both"/>
        <w:rPr>
          <w:rFonts w:asciiTheme="majorHAnsi" w:hAnsiTheme="majorHAnsi" w:cstheme="majorHAnsi"/>
        </w:rPr>
      </w:pPr>
    </w:p>
    <w:p w14:paraId="7C7EFAF0" w14:textId="7AEEFE59" w:rsidR="00FD0B0A" w:rsidRPr="0098345A" w:rsidRDefault="00FD0B0A" w:rsidP="00FD0B0A">
      <w:pPr>
        <w:jc w:val="both"/>
        <w:rPr>
          <w:rFonts w:asciiTheme="majorHAnsi" w:hAnsiTheme="majorHAnsi" w:cstheme="majorHAnsi"/>
        </w:rPr>
      </w:pPr>
      <w:r w:rsidRPr="0098345A">
        <w:rPr>
          <w:rFonts w:asciiTheme="majorHAnsi" w:hAnsiTheme="majorHAnsi" w:cstheme="majorHAnsi"/>
        </w:rPr>
        <w:t>On this basis, PIDC needs to continue to support activities that strengthen PIDC Member operations at the national level. An important part of this work is the establishment of regional standards and best practices for operations, policies, and procedures that are best suited for the PICT environment</w:t>
      </w:r>
      <w:r w:rsidR="00A26F25" w:rsidRPr="0098345A">
        <w:rPr>
          <w:rFonts w:asciiTheme="majorHAnsi" w:hAnsiTheme="majorHAnsi" w:cstheme="majorHAnsi"/>
        </w:rPr>
        <w:t xml:space="preserve">. </w:t>
      </w:r>
      <w:r w:rsidRPr="0098345A">
        <w:rPr>
          <w:rFonts w:asciiTheme="majorHAnsi" w:hAnsiTheme="majorHAnsi" w:cstheme="majorHAnsi"/>
        </w:rPr>
        <w:t>Enabling regional standards is also a pathway to increasing our capacity to work together collectively especially in areas such as:</w:t>
      </w:r>
    </w:p>
    <w:p w14:paraId="6F2B6054" w14:textId="77777777" w:rsidR="005E642C" w:rsidRPr="0098345A" w:rsidRDefault="005E642C" w:rsidP="005E642C">
      <w:pPr>
        <w:rPr>
          <w:rFonts w:asciiTheme="majorHAnsi" w:hAnsiTheme="majorHAnsi" w:cstheme="majorHAnsi"/>
        </w:rPr>
      </w:pPr>
    </w:p>
    <w:p w14:paraId="27A3E80A" w14:textId="369CCA92" w:rsidR="00FD0B0A" w:rsidRPr="0098345A" w:rsidRDefault="00FD0B0A" w:rsidP="00FD0B0A">
      <w:pPr>
        <w:pStyle w:val="ListParagraph"/>
        <w:numPr>
          <w:ilvl w:val="0"/>
          <w:numId w:val="2"/>
        </w:numPr>
        <w:jc w:val="both"/>
        <w:rPr>
          <w:rFonts w:asciiTheme="majorHAnsi" w:hAnsiTheme="majorHAnsi" w:cstheme="majorHAnsi"/>
          <w:lang w:val="en-GB"/>
        </w:rPr>
      </w:pPr>
      <w:r w:rsidRPr="0098345A">
        <w:rPr>
          <w:rFonts w:asciiTheme="majorHAnsi" w:hAnsiTheme="majorHAnsi" w:cstheme="majorHAnsi"/>
          <w:lang w:val="en-GB"/>
        </w:rPr>
        <w:t xml:space="preserve">Operating </w:t>
      </w:r>
      <w:r w:rsidR="00F83AAB" w:rsidRPr="0098345A">
        <w:rPr>
          <w:rFonts w:asciiTheme="majorHAnsi" w:hAnsiTheme="majorHAnsi" w:cstheme="majorHAnsi"/>
          <w:lang w:val="en-GB"/>
        </w:rPr>
        <w:t>procedures</w:t>
      </w:r>
      <w:r w:rsidR="00FA3E72">
        <w:rPr>
          <w:rFonts w:asciiTheme="majorHAnsi" w:hAnsiTheme="majorHAnsi" w:cstheme="majorHAnsi"/>
          <w:lang w:val="en-GB"/>
        </w:rPr>
        <w:t>;</w:t>
      </w:r>
    </w:p>
    <w:p w14:paraId="490EC171" w14:textId="77777777" w:rsidR="00FD0B0A" w:rsidRPr="0098345A" w:rsidRDefault="00FD0B0A" w:rsidP="00FD0B0A">
      <w:pPr>
        <w:pStyle w:val="ListParagraph"/>
        <w:numPr>
          <w:ilvl w:val="0"/>
          <w:numId w:val="2"/>
        </w:numPr>
        <w:jc w:val="both"/>
        <w:rPr>
          <w:rFonts w:asciiTheme="majorHAnsi" w:hAnsiTheme="majorHAnsi" w:cstheme="majorHAnsi"/>
          <w:lang w:val="en-GB"/>
        </w:rPr>
      </w:pPr>
      <w:r w:rsidRPr="0098345A">
        <w:rPr>
          <w:rFonts w:asciiTheme="majorHAnsi" w:hAnsiTheme="majorHAnsi" w:cstheme="majorHAnsi"/>
          <w:lang w:val="en-GB"/>
        </w:rPr>
        <w:t>Interdepartmental cooperation, e.g. with Health and Quarantine management;</w:t>
      </w:r>
    </w:p>
    <w:p w14:paraId="561FE417" w14:textId="77777777" w:rsidR="00FD0B0A" w:rsidRPr="0098345A" w:rsidRDefault="00FD0B0A" w:rsidP="00FD0B0A">
      <w:pPr>
        <w:pStyle w:val="ListParagraph"/>
        <w:numPr>
          <w:ilvl w:val="0"/>
          <w:numId w:val="2"/>
        </w:numPr>
        <w:jc w:val="both"/>
        <w:rPr>
          <w:rFonts w:asciiTheme="majorHAnsi" w:hAnsiTheme="majorHAnsi" w:cstheme="majorHAnsi"/>
          <w:lang w:val="en-GB"/>
        </w:rPr>
      </w:pPr>
      <w:r w:rsidRPr="0098345A">
        <w:rPr>
          <w:rFonts w:asciiTheme="majorHAnsi" w:hAnsiTheme="majorHAnsi" w:cstheme="majorHAnsi"/>
          <w:lang w:val="en-GB"/>
        </w:rPr>
        <w:t>Lockdown and travel restriction preparedness; and</w:t>
      </w:r>
    </w:p>
    <w:p w14:paraId="207E309B" w14:textId="38141AA2" w:rsidR="00FD0B0A" w:rsidRPr="0098345A" w:rsidRDefault="00FD0B0A" w:rsidP="00FD0B0A">
      <w:pPr>
        <w:pStyle w:val="ListParagraph"/>
        <w:numPr>
          <w:ilvl w:val="0"/>
          <w:numId w:val="2"/>
        </w:numPr>
        <w:jc w:val="both"/>
        <w:rPr>
          <w:rFonts w:asciiTheme="majorHAnsi" w:hAnsiTheme="majorHAnsi" w:cstheme="majorHAnsi"/>
          <w:lang w:val="en-GB"/>
        </w:rPr>
      </w:pPr>
      <w:r w:rsidRPr="0098345A">
        <w:rPr>
          <w:rFonts w:asciiTheme="majorHAnsi" w:hAnsiTheme="majorHAnsi" w:cstheme="majorHAnsi"/>
          <w:lang w:val="en-GB"/>
        </w:rPr>
        <w:t>COVID-</w:t>
      </w:r>
      <w:r w:rsidR="000D1A2F" w:rsidRPr="0098345A">
        <w:rPr>
          <w:rFonts w:asciiTheme="majorHAnsi" w:hAnsiTheme="majorHAnsi" w:cstheme="majorHAnsi"/>
          <w:lang w:val="en-GB"/>
        </w:rPr>
        <w:t>19 preparedness</w:t>
      </w:r>
      <w:r w:rsidR="00FC0F10" w:rsidRPr="0098345A">
        <w:rPr>
          <w:rFonts w:asciiTheme="majorHAnsi" w:hAnsiTheme="majorHAnsi" w:cstheme="majorHAnsi"/>
          <w:lang w:val="en-GB"/>
        </w:rPr>
        <w:t xml:space="preserve"> and normalisation</w:t>
      </w:r>
      <w:r w:rsidR="00FA3E72">
        <w:rPr>
          <w:rFonts w:asciiTheme="majorHAnsi" w:hAnsiTheme="majorHAnsi" w:cstheme="majorHAnsi"/>
          <w:lang w:val="en-GB"/>
        </w:rPr>
        <w:t>.</w:t>
      </w:r>
    </w:p>
    <w:p w14:paraId="7334EDED" w14:textId="77777777" w:rsidR="005E642C" w:rsidRPr="0098345A" w:rsidRDefault="005E642C" w:rsidP="005E642C">
      <w:pPr>
        <w:rPr>
          <w:rFonts w:asciiTheme="majorHAnsi" w:hAnsiTheme="majorHAnsi" w:cstheme="majorHAnsi"/>
        </w:rPr>
      </w:pPr>
    </w:p>
    <w:p w14:paraId="5098A17F" w14:textId="0D812EAA" w:rsidR="000322EE" w:rsidRPr="0098345A" w:rsidRDefault="00E910B4" w:rsidP="000322EE">
      <w:pPr>
        <w:rPr>
          <w:rFonts w:asciiTheme="majorHAnsi" w:hAnsiTheme="majorHAnsi" w:cstheme="majorHAnsi"/>
        </w:rPr>
      </w:pPr>
      <w:r w:rsidRPr="0098345A">
        <w:rPr>
          <w:rFonts w:asciiTheme="majorHAnsi" w:hAnsiTheme="majorHAnsi" w:cstheme="majorHAnsi"/>
        </w:rPr>
        <w:t>This will also ensure that Members</w:t>
      </w:r>
      <w:r w:rsidR="005E642C" w:rsidRPr="0098345A">
        <w:rPr>
          <w:rFonts w:asciiTheme="majorHAnsi" w:hAnsiTheme="majorHAnsi" w:cstheme="majorHAnsi"/>
        </w:rPr>
        <w:t xml:space="preserve"> are ready for </w:t>
      </w:r>
      <w:r w:rsidR="00F0771E">
        <w:rPr>
          <w:rFonts w:asciiTheme="majorHAnsi" w:hAnsiTheme="majorHAnsi" w:cstheme="majorHAnsi"/>
        </w:rPr>
        <w:t>COVID-19</w:t>
      </w:r>
      <w:r w:rsidR="005E642C" w:rsidRPr="0098345A">
        <w:rPr>
          <w:rFonts w:asciiTheme="majorHAnsi" w:hAnsiTheme="majorHAnsi" w:cstheme="majorHAnsi"/>
        </w:rPr>
        <w:t xml:space="preserve"> variants that may be vaccine-resistant and future pandemic</w:t>
      </w:r>
      <w:r w:rsidRPr="0098345A">
        <w:rPr>
          <w:rFonts w:asciiTheme="majorHAnsi" w:hAnsiTheme="majorHAnsi" w:cstheme="majorHAnsi"/>
        </w:rPr>
        <w:t>s.</w:t>
      </w:r>
    </w:p>
    <w:p w14:paraId="0A785D7B" w14:textId="77777777" w:rsidR="00360D02" w:rsidRPr="0098345A" w:rsidRDefault="00360D02" w:rsidP="00360D02">
      <w:pPr>
        <w:rPr>
          <w:rFonts w:asciiTheme="majorHAnsi" w:eastAsia="Helvetica Neue" w:hAnsiTheme="majorHAnsi" w:cstheme="majorHAnsi"/>
        </w:rPr>
      </w:pPr>
    </w:p>
    <w:p w14:paraId="46A6F114" w14:textId="77777777" w:rsidR="00360D02" w:rsidRPr="0098345A" w:rsidRDefault="00E910B4" w:rsidP="00360D02">
      <w:pPr>
        <w:rPr>
          <w:rFonts w:asciiTheme="majorHAnsi" w:eastAsia="Calibri" w:hAnsiTheme="majorHAnsi" w:cstheme="majorHAnsi"/>
          <w:b/>
          <w:bCs/>
        </w:rPr>
      </w:pPr>
      <w:r w:rsidRPr="0098345A">
        <w:rPr>
          <w:rFonts w:asciiTheme="majorHAnsi" w:hAnsiTheme="majorHAnsi" w:cstheme="majorHAnsi"/>
        </w:rPr>
        <w:t>Regional standards-setting will continue to be important across operations, policies, and procedures that enable Members. Enabling regional standards is also a pathway to increasing our capacity to work together collectively.</w:t>
      </w:r>
    </w:p>
    <w:p w14:paraId="0D7B6B5A" w14:textId="77777777" w:rsidR="00360D02" w:rsidRPr="0098345A" w:rsidRDefault="00360D02" w:rsidP="00360D02">
      <w:pPr>
        <w:rPr>
          <w:rFonts w:asciiTheme="majorHAnsi" w:hAnsiTheme="majorHAnsi" w:cstheme="majorHAnsi"/>
        </w:rPr>
      </w:pPr>
    </w:p>
    <w:p w14:paraId="007A6EB5" w14:textId="162E7319" w:rsidR="00FD0B0A" w:rsidRPr="0098345A" w:rsidRDefault="00FD0B0A" w:rsidP="00FD0B0A">
      <w:pPr>
        <w:jc w:val="both"/>
        <w:rPr>
          <w:rFonts w:asciiTheme="majorHAnsi" w:hAnsiTheme="majorHAnsi" w:cstheme="majorHAnsi"/>
        </w:rPr>
      </w:pPr>
      <w:r w:rsidRPr="0098345A">
        <w:rPr>
          <w:rFonts w:asciiTheme="majorHAnsi" w:hAnsiTheme="majorHAnsi" w:cstheme="majorHAnsi"/>
        </w:rPr>
        <w:t xml:space="preserve">Smaller PICTs without other supporting donor arrangements </w:t>
      </w:r>
      <w:r w:rsidR="00FC0F10" w:rsidRPr="0098345A">
        <w:rPr>
          <w:rFonts w:asciiTheme="majorHAnsi" w:hAnsiTheme="majorHAnsi" w:cstheme="majorHAnsi"/>
        </w:rPr>
        <w:t xml:space="preserve">may </w:t>
      </w:r>
      <w:r w:rsidRPr="0098345A">
        <w:rPr>
          <w:rFonts w:asciiTheme="majorHAnsi" w:hAnsiTheme="majorHAnsi" w:cstheme="majorHAnsi"/>
        </w:rPr>
        <w:t xml:space="preserve">need extra support to elevate their Immigration systems. PIDC will support activities that enable these Members to border management systems selection, improve agency planning, and other activities as required to meet international agreement obligations and best practice standards. The PIDC </w:t>
      </w:r>
      <w:r w:rsidR="00935A0A">
        <w:rPr>
          <w:rFonts w:asciiTheme="majorHAnsi" w:hAnsiTheme="majorHAnsi" w:cstheme="majorHAnsi"/>
        </w:rPr>
        <w:t xml:space="preserve">Secretariat </w:t>
      </w:r>
      <w:r w:rsidRPr="0098345A">
        <w:rPr>
          <w:rFonts w:asciiTheme="majorHAnsi" w:hAnsiTheme="majorHAnsi" w:cstheme="majorHAnsi"/>
        </w:rPr>
        <w:t xml:space="preserve">may provide some additional services to collectivise activities for smaller agencies </w:t>
      </w:r>
      <w:r w:rsidR="00935A0A">
        <w:rPr>
          <w:rFonts w:asciiTheme="majorHAnsi" w:hAnsiTheme="majorHAnsi" w:cstheme="majorHAnsi"/>
        </w:rPr>
        <w:t xml:space="preserve">so </w:t>
      </w:r>
      <w:r w:rsidRPr="0098345A">
        <w:rPr>
          <w:rFonts w:asciiTheme="majorHAnsi" w:hAnsiTheme="majorHAnsi" w:cstheme="majorHAnsi"/>
        </w:rPr>
        <w:t xml:space="preserve">that they </w:t>
      </w:r>
      <w:r w:rsidR="00935A0A">
        <w:rPr>
          <w:rFonts w:asciiTheme="majorHAnsi" w:hAnsiTheme="majorHAnsi" w:cstheme="majorHAnsi"/>
        </w:rPr>
        <w:t>may</w:t>
      </w:r>
      <w:r w:rsidR="00935A0A" w:rsidRPr="0098345A">
        <w:rPr>
          <w:rFonts w:asciiTheme="majorHAnsi" w:hAnsiTheme="majorHAnsi" w:cstheme="majorHAnsi"/>
        </w:rPr>
        <w:t xml:space="preserve"> </w:t>
      </w:r>
      <w:r w:rsidRPr="0098345A">
        <w:rPr>
          <w:rFonts w:asciiTheme="majorHAnsi" w:hAnsiTheme="majorHAnsi" w:cstheme="majorHAnsi"/>
        </w:rPr>
        <w:t>gain access to technology and other services as opportunities present themselves.</w:t>
      </w:r>
    </w:p>
    <w:p w14:paraId="73F5C9FA" w14:textId="77777777" w:rsidR="00FD0B0A" w:rsidRPr="0098345A" w:rsidRDefault="00FD0B0A" w:rsidP="00FD0B0A">
      <w:pPr>
        <w:jc w:val="both"/>
        <w:rPr>
          <w:rFonts w:asciiTheme="majorHAnsi" w:hAnsiTheme="majorHAnsi" w:cstheme="majorHAnsi"/>
        </w:rPr>
      </w:pPr>
    </w:p>
    <w:p w14:paraId="37527850" w14:textId="77777777" w:rsidR="00FD0B0A" w:rsidRPr="0098345A" w:rsidRDefault="00FD0B0A" w:rsidP="00FD0B0A">
      <w:pPr>
        <w:jc w:val="both"/>
        <w:rPr>
          <w:rFonts w:asciiTheme="majorHAnsi" w:eastAsia="Helvetica Neue" w:hAnsiTheme="majorHAnsi" w:cstheme="majorHAnsi"/>
        </w:rPr>
      </w:pPr>
      <w:r w:rsidRPr="0098345A">
        <w:rPr>
          <w:rFonts w:asciiTheme="majorHAnsi" w:hAnsiTheme="majorHAnsi" w:cstheme="majorHAnsi"/>
        </w:rPr>
        <w:t>PIDC will develop a self-evaluation capability to support data-driven strategic decisions to be shared between Members annually. This will also demonstrate the efficacy of national and PIDC supported initiatives.</w:t>
      </w:r>
    </w:p>
    <w:p w14:paraId="04E59B75" w14:textId="77777777" w:rsidR="004577F0" w:rsidRPr="0098345A" w:rsidRDefault="004577F0" w:rsidP="004577F0">
      <w:pPr>
        <w:rPr>
          <w:rFonts w:asciiTheme="majorHAnsi" w:hAnsiTheme="majorHAnsi" w:cstheme="majorHAnsi"/>
        </w:rPr>
      </w:pPr>
    </w:p>
    <w:p w14:paraId="77897BB1" w14:textId="77777777" w:rsidR="00F5705F" w:rsidRPr="0098345A" w:rsidRDefault="00E910B4">
      <w:pPr>
        <w:rPr>
          <w:rFonts w:asciiTheme="majorHAnsi" w:eastAsiaTheme="majorEastAsia" w:hAnsiTheme="majorHAnsi" w:cstheme="majorHAnsi"/>
          <w:color w:val="1F3763" w:themeColor="accent1" w:themeShade="7F"/>
        </w:rPr>
      </w:pPr>
      <w:r w:rsidRPr="0098345A">
        <w:rPr>
          <w:rFonts w:asciiTheme="majorHAnsi" w:hAnsiTheme="majorHAnsi" w:cstheme="majorHAnsi"/>
        </w:rPr>
        <w:br w:type="page"/>
      </w:r>
    </w:p>
    <w:p w14:paraId="705B2B3C" w14:textId="77777777" w:rsidR="00360D02" w:rsidRPr="0098345A" w:rsidRDefault="00E910B4" w:rsidP="00360D02">
      <w:pPr>
        <w:pStyle w:val="Heading3"/>
        <w:rPr>
          <w:rFonts w:cstheme="majorHAnsi"/>
        </w:rPr>
      </w:pPr>
      <w:bookmarkStart w:id="52" w:name="_Toc88819978"/>
      <w:bookmarkStart w:id="53" w:name="_Toc89347707"/>
      <w:r w:rsidRPr="0098345A">
        <w:rPr>
          <w:rFonts w:cstheme="majorHAnsi"/>
        </w:rPr>
        <w:lastRenderedPageBreak/>
        <w:t>Program Summary</w:t>
      </w:r>
      <w:bookmarkEnd w:id="52"/>
      <w:bookmarkEnd w:id="53"/>
      <w:r w:rsidRPr="0098345A">
        <w:rPr>
          <w:rFonts w:cstheme="majorHAnsi"/>
        </w:rPr>
        <w:t xml:space="preserve"> </w:t>
      </w:r>
    </w:p>
    <w:p w14:paraId="2A2086BA" w14:textId="4C42D556" w:rsidR="00416FFD" w:rsidRPr="0098345A" w:rsidRDefault="00416FFD" w:rsidP="00416FFD">
      <w:pPr>
        <w:rPr>
          <w:rFonts w:asciiTheme="majorHAnsi" w:hAnsiTheme="majorHAnsi" w:cstheme="majorHAnsi"/>
        </w:rPr>
      </w:pPr>
      <w:r w:rsidRPr="0098345A">
        <w:rPr>
          <w:rFonts w:asciiTheme="majorHAnsi" w:hAnsiTheme="majorHAnsi" w:cstheme="majorHAnsi"/>
        </w:rPr>
        <w:t>Enhancing national immigration borders is a core mission objective</w:t>
      </w:r>
      <w:r w:rsidR="00462CD7" w:rsidRPr="0098345A">
        <w:rPr>
          <w:rFonts w:asciiTheme="majorHAnsi" w:hAnsiTheme="majorHAnsi" w:cstheme="majorHAnsi"/>
        </w:rPr>
        <w:t>; this</w:t>
      </w:r>
      <w:r w:rsidRPr="0098345A">
        <w:rPr>
          <w:rFonts w:asciiTheme="majorHAnsi" w:hAnsiTheme="majorHAnsi" w:cstheme="majorHAnsi"/>
        </w:rPr>
        <w:t xml:space="preserve"> program delivers</w:t>
      </w:r>
      <w:r w:rsidR="005D4A55" w:rsidRPr="0098345A">
        <w:rPr>
          <w:rFonts w:asciiTheme="majorHAnsi" w:hAnsiTheme="majorHAnsi" w:cstheme="majorHAnsi"/>
        </w:rPr>
        <w:t xml:space="preserve"> the structural components such as legislation, operating procedures and other strengthening measures that can contribute to international security.</w:t>
      </w:r>
    </w:p>
    <w:p w14:paraId="3CDD62D7" w14:textId="2BE44F05" w:rsidR="00416FFD" w:rsidRDefault="00416FFD" w:rsidP="00416FFD">
      <w:pPr>
        <w:pStyle w:val="Body"/>
        <w:rPr>
          <w:rFonts w:asciiTheme="majorHAnsi" w:hAnsiTheme="majorHAnsi" w:cstheme="majorHAnsi"/>
          <w:b/>
          <w:bCs/>
          <w:color w:val="auto"/>
          <w:lang w:val="en-AU" w:eastAsia="en-US"/>
          <w14:textOutline w14:w="0" w14:cap="rnd" w14:cmpd="sng" w14:algn="ctr">
            <w14:noFill/>
            <w14:prstDash w14:val="solid"/>
            <w14:bevel/>
          </w14:textOutline>
        </w:rPr>
      </w:pPr>
    </w:p>
    <w:tbl>
      <w:tblPr>
        <w:tblStyle w:val="TableGrid"/>
        <w:tblW w:w="9464" w:type="dxa"/>
        <w:tblLook w:val="04A0" w:firstRow="1" w:lastRow="0" w:firstColumn="1" w:lastColumn="0" w:noHBand="0" w:noVBand="1"/>
      </w:tblPr>
      <w:tblGrid>
        <w:gridCol w:w="1809"/>
        <w:gridCol w:w="236"/>
        <w:gridCol w:w="7419"/>
      </w:tblGrid>
      <w:tr w:rsidR="000D1A2F" w:rsidRPr="00FA211A" w14:paraId="3798B4A0" w14:textId="77777777" w:rsidTr="000D1A2F">
        <w:trPr>
          <w:tblHeader/>
        </w:trPr>
        <w:tc>
          <w:tcPr>
            <w:tcW w:w="1809" w:type="dxa"/>
            <w:tcBorders>
              <w:top w:val="single" w:sz="4" w:space="0" w:color="auto"/>
              <w:left w:val="single" w:sz="4" w:space="0" w:color="auto"/>
              <w:bottom w:val="single" w:sz="4" w:space="0" w:color="auto"/>
              <w:right w:val="single" w:sz="4" w:space="0" w:color="auto"/>
            </w:tcBorders>
          </w:tcPr>
          <w:p w14:paraId="6736CD89" w14:textId="77777777" w:rsidR="000D1A2F" w:rsidRPr="00DB7DF6" w:rsidRDefault="000D1A2F" w:rsidP="00D82C69">
            <w:pPr>
              <w:ind w:right="-368"/>
              <w:rPr>
                <w:rFonts w:asciiTheme="majorHAnsi" w:hAnsiTheme="majorHAnsi" w:cstheme="majorHAnsi"/>
                <w:b/>
                <w:bCs/>
                <w:sz w:val="20"/>
                <w:szCs w:val="20"/>
              </w:rPr>
            </w:pPr>
            <w:r w:rsidRPr="00DB7DF6">
              <w:rPr>
                <w:rFonts w:asciiTheme="majorHAnsi" w:hAnsiTheme="majorHAnsi" w:cstheme="majorHAnsi"/>
                <w:b/>
                <w:bCs/>
                <w:sz w:val="20"/>
                <w:szCs w:val="20"/>
              </w:rPr>
              <w:t>Themes</w:t>
            </w:r>
          </w:p>
        </w:tc>
        <w:tc>
          <w:tcPr>
            <w:tcW w:w="236" w:type="dxa"/>
            <w:tcBorders>
              <w:top w:val="nil"/>
              <w:left w:val="single" w:sz="4" w:space="0" w:color="auto"/>
              <w:bottom w:val="nil"/>
              <w:right w:val="single" w:sz="4" w:space="0" w:color="auto"/>
            </w:tcBorders>
          </w:tcPr>
          <w:p w14:paraId="3C77DC7B" w14:textId="77777777" w:rsidR="000D1A2F" w:rsidRPr="00DB7DF6" w:rsidRDefault="000D1A2F" w:rsidP="00D82C69">
            <w:pPr>
              <w:ind w:left="360"/>
              <w:jc w:val="center"/>
              <w:rPr>
                <w:rFonts w:asciiTheme="majorHAnsi" w:hAnsiTheme="majorHAnsi" w:cstheme="majorHAnsi"/>
                <w:b/>
                <w:bCs/>
                <w:sz w:val="20"/>
                <w:szCs w:val="20"/>
                <w:lang w:val="en-GB"/>
              </w:rPr>
            </w:pPr>
          </w:p>
        </w:tc>
        <w:tc>
          <w:tcPr>
            <w:tcW w:w="7419" w:type="dxa"/>
            <w:tcBorders>
              <w:right w:val="single" w:sz="4" w:space="0" w:color="auto"/>
            </w:tcBorders>
          </w:tcPr>
          <w:p w14:paraId="5D52411C" w14:textId="77777777" w:rsidR="000D1A2F" w:rsidRPr="00DB7DF6" w:rsidRDefault="000D1A2F" w:rsidP="00D82C69">
            <w:pPr>
              <w:jc w:val="center"/>
              <w:rPr>
                <w:rFonts w:asciiTheme="majorHAnsi" w:hAnsiTheme="majorHAnsi" w:cstheme="majorHAnsi"/>
                <w:b/>
                <w:bCs/>
                <w:sz w:val="20"/>
                <w:szCs w:val="20"/>
              </w:rPr>
            </w:pPr>
            <w:r w:rsidRPr="00DB7DF6">
              <w:rPr>
                <w:rFonts w:asciiTheme="majorHAnsi" w:hAnsiTheme="majorHAnsi" w:cstheme="majorHAnsi"/>
                <w:b/>
                <w:bCs/>
                <w:sz w:val="20"/>
                <w:szCs w:val="20"/>
              </w:rPr>
              <w:t>National Immigration Strengthening</w:t>
            </w:r>
          </w:p>
        </w:tc>
      </w:tr>
      <w:tr w:rsidR="000D1A2F" w:rsidRPr="00FA211A" w14:paraId="4D9319C3" w14:textId="77777777" w:rsidTr="000D1A2F">
        <w:tc>
          <w:tcPr>
            <w:tcW w:w="1809" w:type="dxa"/>
            <w:tcBorders>
              <w:top w:val="single" w:sz="4" w:space="0" w:color="auto"/>
              <w:left w:val="single" w:sz="4" w:space="0" w:color="auto"/>
              <w:bottom w:val="single" w:sz="4" w:space="0" w:color="auto"/>
              <w:right w:val="single" w:sz="4" w:space="0" w:color="auto"/>
            </w:tcBorders>
          </w:tcPr>
          <w:p w14:paraId="785635B7" w14:textId="77777777"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Long Term</w:t>
            </w:r>
          </w:p>
          <w:p w14:paraId="1E579449" w14:textId="77777777"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Outcomes</w:t>
            </w:r>
          </w:p>
        </w:tc>
        <w:tc>
          <w:tcPr>
            <w:tcW w:w="236" w:type="dxa"/>
            <w:tcBorders>
              <w:top w:val="nil"/>
              <w:left w:val="single" w:sz="4" w:space="0" w:color="auto"/>
              <w:bottom w:val="nil"/>
              <w:right w:val="single" w:sz="4" w:space="0" w:color="auto"/>
            </w:tcBorders>
          </w:tcPr>
          <w:p w14:paraId="20E07017" w14:textId="77777777" w:rsidR="000D1A2F" w:rsidRPr="00DB7DF6" w:rsidRDefault="000D1A2F" w:rsidP="00D82C69">
            <w:pPr>
              <w:ind w:left="360"/>
              <w:contextualSpacing/>
              <w:rPr>
                <w:rFonts w:asciiTheme="majorHAnsi" w:hAnsiTheme="majorHAnsi" w:cstheme="majorHAnsi"/>
                <w:sz w:val="20"/>
                <w:szCs w:val="20"/>
              </w:rPr>
            </w:pPr>
          </w:p>
        </w:tc>
        <w:tc>
          <w:tcPr>
            <w:tcW w:w="7419" w:type="dxa"/>
            <w:tcBorders>
              <w:right w:val="single" w:sz="4" w:space="0" w:color="auto"/>
            </w:tcBorders>
          </w:tcPr>
          <w:p w14:paraId="5D38E557" w14:textId="77777777" w:rsidR="000D1A2F" w:rsidRPr="00DB7DF6" w:rsidRDefault="000D1A2F" w:rsidP="000D1A2F">
            <w:pPr>
              <w:pStyle w:val="ListParagraph"/>
              <w:numPr>
                <w:ilvl w:val="0"/>
                <w:numId w:val="7"/>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Members meet international standards</w:t>
            </w:r>
          </w:p>
          <w:p w14:paraId="6AC32347" w14:textId="0F024374" w:rsidR="000D1A2F" w:rsidRPr="00DB7DF6" w:rsidRDefault="00935A0A" w:rsidP="000D1A2F">
            <w:pPr>
              <w:pStyle w:val="ListParagraph"/>
              <w:numPr>
                <w:ilvl w:val="0"/>
                <w:numId w:val="7"/>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T</w:t>
            </w:r>
            <w:r w:rsidR="000D1A2F" w:rsidRPr="00DB7DF6">
              <w:rPr>
                <w:rFonts w:asciiTheme="majorHAnsi" w:eastAsia="Arial Unicode MS" w:hAnsiTheme="majorHAnsi" w:cstheme="majorHAnsi"/>
                <w:color w:val="auto"/>
                <w:sz w:val="20"/>
                <w:szCs w:val="20"/>
                <w:lang w:val="en-AU"/>
              </w:rPr>
              <w:t>echnology integrated to support regional and national operations</w:t>
            </w:r>
          </w:p>
          <w:p w14:paraId="5B2D517A" w14:textId="64E2638C" w:rsidR="000D1A2F" w:rsidRPr="00DB7DF6" w:rsidRDefault="00935A0A" w:rsidP="008152AB">
            <w:pPr>
              <w:pStyle w:val="ListParagraph"/>
              <w:numPr>
                <w:ilvl w:val="0"/>
                <w:numId w:val="7"/>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M</w:t>
            </w:r>
            <w:r w:rsidR="000D1A2F" w:rsidRPr="00DB7DF6">
              <w:rPr>
                <w:rFonts w:asciiTheme="majorHAnsi" w:eastAsia="Arial Unicode MS" w:hAnsiTheme="majorHAnsi" w:cstheme="majorHAnsi"/>
                <w:color w:val="auto"/>
                <w:sz w:val="20"/>
                <w:szCs w:val="20"/>
                <w:lang w:val="en-AU"/>
              </w:rPr>
              <w:t>utual accountability and measured progress measures developed</w:t>
            </w:r>
          </w:p>
          <w:p w14:paraId="749BAABB" w14:textId="77777777" w:rsidR="000D1A2F" w:rsidRPr="00DB7DF6" w:rsidRDefault="000D1A2F" w:rsidP="000D1A2F">
            <w:pPr>
              <w:pStyle w:val="ListParagraph"/>
              <w:numPr>
                <w:ilvl w:val="0"/>
                <w:numId w:val="7"/>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Strengthened data-informed decision making</w:t>
            </w:r>
          </w:p>
          <w:p w14:paraId="12F1B9FA" w14:textId="5C11EAB8" w:rsidR="000D1A2F" w:rsidRPr="00DB7DF6" w:rsidRDefault="00935A0A" w:rsidP="000D1A2F">
            <w:pPr>
              <w:pStyle w:val="ListParagraph"/>
              <w:numPr>
                <w:ilvl w:val="0"/>
                <w:numId w:val="7"/>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S</w:t>
            </w:r>
            <w:r w:rsidR="000D1A2F" w:rsidRPr="00DB7DF6">
              <w:rPr>
                <w:rFonts w:asciiTheme="majorHAnsi" w:eastAsia="Arial Unicode MS" w:hAnsiTheme="majorHAnsi" w:cstheme="majorHAnsi"/>
                <w:color w:val="auto"/>
                <w:sz w:val="20"/>
                <w:szCs w:val="20"/>
                <w:lang w:val="en-AU"/>
              </w:rPr>
              <w:t>trengthened border enforcement</w:t>
            </w:r>
          </w:p>
          <w:p w14:paraId="5E7870FA" w14:textId="36666E29" w:rsidR="000D1A2F" w:rsidRPr="00DB7DF6" w:rsidRDefault="00935A0A" w:rsidP="000D1A2F">
            <w:pPr>
              <w:pStyle w:val="ListParagraph"/>
              <w:numPr>
                <w:ilvl w:val="0"/>
                <w:numId w:val="7"/>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C</w:t>
            </w:r>
            <w:r w:rsidR="000D1A2F" w:rsidRPr="00DB7DF6">
              <w:rPr>
                <w:rFonts w:asciiTheme="majorHAnsi" w:eastAsia="Arial Unicode MS" w:hAnsiTheme="majorHAnsi" w:cstheme="majorHAnsi"/>
                <w:color w:val="auto"/>
                <w:sz w:val="20"/>
                <w:szCs w:val="20"/>
                <w:lang w:val="en-AU"/>
              </w:rPr>
              <w:t>oherent national immigration policies developed</w:t>
            </w:r>
          </w:p>
        </w:tc>
      </w:tr>
      <w:tr w:rsidR="000D1A2F" w:rsidRPr="00FA211A" w14:paraId="52679DFC" w14:textId="77777777" w:rsidTr="000D1A2F">
        <w:trPr>
          <w:trHeight w:val="2095"/>
        </w:trPr>
        <w:tc>
          <w:tcPr>
            <w:tcW w:w="1809" w:type="dxa"/>
            <w:tcBorders>
              <w:top w:val="single" w:sz="4" w:space="0" w:color="auto"/>
              <w:left w:val="single" w:sz="4" w:space="0" w:color="auto"/>
              <w:bottom w:val="single" w:sz="4" w:space="0" w:color="auto"/>
              <w:right w:val="single" w:sz="4" w:space="0" w:color="auto"/>
            </w:tcBorders>
          </w:tcPr>
          <w:p w14:paraId="1F5019BF" w14:textId="77777777"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Short / Medium Term Outcomes</w:t>
            </w:r>
          </w:p>
        </w:tc>
        <w:tc>
          <w:tcPr>
            <w:tcW w:w="236" w:type="dxa"/>
            <w:tcBorders>
              <w:top w:val="nil"/>
              <w:left w:val="single" w:sz="4" w:space="0" w:color="auto"/>
              <w:bottom w:val="nil"/>
              <w:right w:val="single" w:sz="4" w:space="0" w:color="auto"/>
            </w:tcBorders>
          </w:tcPr>
          <w:p w14:paraId="5EF867F0" w14:textId="77777777" w:rsidR="000D1A2F" w:rsidRPr="00DB7DF6" w:rsidRDefault="000D1A2F" w:rsidP="00D82C69">
            <w:pPr>
              <w:ind w:left="360"/>
              <w:rPr>
                <w:rFonts w:asciiTheme="majorHAnsi" w:hAnsiTheme="majorHAnsi" w:cstheme="majorHAnsi"/>
                <w:sz w:val="20"/>
                <w:szCs w:val="20"/>
                <w:highlight w:val="yellow"/>
                <w:lang w:val="en-GB"/>
              </w:rPr>
            </w:pPr>
          </w:p>
        </w:tc>
        <w:tc>
          <w:tcPr>
            <w:tcW w:w="7419" w:type="dxa"/>
            <w:tcBorders>
              <w:right w:val="single" w:sz="4" w:space="0" w:color="auto"/>
            </w:tcBorders>
          </w:tcPr>
          <w:p w14:paraId="64A917D4" w14:textId="77777777" w:rsidR="005C34AD" w:rsidRPr="00DB7DF6" w:rsidRDefault="00F0771E">
            <w:pPr>
              <w:pStyle w:val="ListParagraph"/>
              <w:numPr>
                <w:ilvl w:val="0"/>
                <w:numId w:val="8"/>
              </w:numPr>
              <w:contextualSpacing/>
              <w:rPr>
                <w:rFonts w:asciiTheme="majorHAnsi" w:hAnsiTheme="majorHAnsi" w:cstheme="majorHAnsi"/>
                <w:sz w:val="20"/>
                <w:szCs w:val="20"/>
              </w:rPr>
            </w:pPr>
            <w:r w:rsidRPr="00DB7DF6">
              <w:rPr>
                <w:rFonts w:asciiTheme="majorHAnsi" w:eastAsia="Arial Unicode MS" w:hAnsiTheme="majorHAnsi" w:cstheme="majorHAnsi"/>
                <w:color w:val="auto"/>
                <w:sz w:val="20"/>
                <w:szCs w:val="20"/>
                <w:lang w:val="en-AU"/>
              </w:rPr>
              <w:t>COVID-19</w:t>
            </w:r>
            <w:r w:rsidR="000D1A2F" w:rsidRPr="00DB7DF6">
              <w:rPr>
                <w:rFonts w:asciiTheme="majorHAnsi" w:eastAsia="Arial Unicode MS" w:hAnsiTheme="majorHAnsi" w:cstheme="majorHAnsi"/>
                <w:color w:val="auto"/>
                <w:sz w:val="20"/>
                <w:szCs w:val="20"/>
                <w:lang w:val="en-AU"/>
              </w:rPr>
              <w:t xml:space="preserve"> measures implemented including staff safety</w:t>
            </w:r>
            <w:r w:rsidR="000D1A2F" w:rsidRPr="00DB7DF6">
              <w:rPr>
                <w:rFonts w:asciiTheme="majorHAnsi" w:eastAsiaTheme="minorHAnsi" w:hAnsiTheme="majorHAnsi" w:cstheme="majorHAnsi"/>
                <w:sz w:val="20"/>
                <w:szCs w:val="20"/>
              </w:rPr>
              <w:t>Members aligned with international standards and agreements for legislation and operating procedure</w:t>
            </w:r>
            <w:r w:rsidR="00935A0A" w:rsidRPr="00DB7DF6">
              <w:rPr>
                <w:rFonts w:asciiTheme="majorHAnsi" w:eastAsiaTheme="minorHAnsi" w:hAnsiTheme="majorHAnsi" w:cstheme="majorHAnsi"/>
                <w:sz w:val="20"/>
                <w:szCs w:val="20"/>
              </w:rPr>
              <w:t>s</w:t>
            </w:r>
          </w:p>
          <w:p w14:paraId="43B19C3C" w14:textId="4C01305C" w:rsidR="000D1A2F" w:rsidRPr="00DB7DF6" w:rsidRDefault="00935A0A" w:rsidP="005C34AD">
            <w:pPr>
              <w:pStyle w:val="ListParagraph"/>
              <w:numPr>
                <w:ilvl w:val="0"/>
                <w:numId w:val="8"/>
              </w:numPr>
              <w:contextualSpacing/>
              <w:rPr>
                <w:rFonts w:asciiTheme="majorHAnsi" w:hAnsiTheme="majorHAnsi" w:cstheme="majorHAnsi"/>
                <w:sz w:val="20"/>
                <w:szCs w:val="20"/>
              </w:rPr>
            </w:pPr>
            <w:r w:rsidRPr="00DB7DF6">
              <w:rPr>
                <w:rFonts w:asciiTheme="majorHAnsi" w:eastAsiaTheme="minorHAnsi" w:hAnsiTheme="majorHAnsi" w:cstheme="majorHAnsi"/>
                <w:sz w:val="20"/>
                <w:szCs w:val="20"/>
              </w:rPr>
              <w:t>I</w:t>
            </w:r>
            <w:r w:rsidR="000D1A2F" w:rsidRPr="00DB7DF6">
              <w:rPr>
                <w:rFonts w:asciiTheme="majorHAnsi" w:eastAsiaTheme="minorHAnsi" w:hAnsiTheme="majorHAnsi" w:cstheme="majorHAnsi"/>
                <w:sz w:val="20"/>
                <w:szCs w:val="20"/>
              </w:rPr>
              <w:t>ncreased use of technology and innovation to support operations</w:t>
            </w:r>
          </w:p>
          <w:p w14:paraId="0FC37F4B" w14:textId="277730FD" w:rsidR="000D1A2F" w:rsidRPr="00DB7DF6" w:rsidRDefault="00935A0A" w:rsidP="000D1A2F">
            <w:pPr>
              <w:pStyle w:val="ListParagraph"/>
              <w:numPr>
                <w:ilvl w:val="0"/>
                <w:numId w:val="8"/>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I</w:t>
            </w:r>
            <w:r w:rsidR="000D1A2F" w:rsidRPr="00DB7DF6">
              <w:rPr>
                <w:rFonts w:asciiTheme="majorHAnsi" w:eastAsia="Arial Unicode MS" w:hAnsiTheme="majorHAnsi" w:cstheme="majorHAnsi"/>
                <w:color w:val="auto"/>
                <w:sz w:val="20"/>
                <w:szCs w:val="20"/>
                <w:lang w:val="en-AU"/>
              </w:rPr>
              <w:t>ncreased use of data-driven decision making and outcomes evaluation approach</w:t>
            </w:r>
          </w:p>
          <w:p w14:paraId="59F71D63" w14:textId="77777777" w:rsidR="000D1A2F" w:rsidRPr="00DB7DF6" w:rsidRDefault="000D1A2F" w:rsidP="000D1A2F">
            <w:pPr>
              <w:pStyle w:val="ListParagraph"/>
              <w:numPr>
                <w:ilvl w:val="0"/>
                <w:numId w:val="8"/>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Increased efficiency of operations</w:t>
            </w:r>
          </w:p>
          <w:p w14:paraId="47E4FA06" w14:textId="77777777" w:rsidR="000D1A2F" w:rsidRPr="00DB7DF6" w:rsidRDefault="000D1A2F" w:rsidP="000D1A2F">
            <w:pPr>
              <w:pStyle w:val="ListParagraph"/>
              <w:numPr>
                <w:ilvl w:val="0"/>
                <w:numId w:val="8"/>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Improved information sharing</w:t>
            </w:r>
          </w:p>
          <w:p w14:paraId="36589085" w14:textId="77777777" w:rsidR="000D1A2F" w:rsidRPr="00DB7DF6" w:rsidRDefault="000D1A2F" w:rsidP="000D1A2F">
            <w:pPr>
              <w:pStyle w:val="ListParagraph"/>
              <w:numPr>
                <w:ilvl w:val="0"/>
                <w:numId w:val="8"/>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Better agency management of resources</w:t>
            </w:r>
          </w:p>
          <w:p w14:paraId="7EAD1E12" w14:textId="77777777" w:rsidR="000D1A2F" w:rsidRPr="00DB7DF6" w:rsidRDefault="000D1A2F" w:rsidP="000D1A2F">
            <w:pPr>
              <w:pStyle w:val="ListParagraph"/>
              <w:numPr>
                <w:ilvl w:val="0"/>
                <w:numId w:val="8"/>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Improved customer service</w:t>
            </w:r>
          </w:p>
        </w:tc>
      </w:tr>
      <w:tr w:rsidR="000D1A2F" w:rsidRPr="00FA211A" w14:paraId="16D43786" w14:textId="77777777" w:rsidTr="005C34AD">
        <w:trPr>
          <w:trHeight w:val="1808"/>
        </w:trPr>
        <w:tc>
          <w:tcPr>
            <w:tcW w:w="1809" w:type="dxa"/>
            <w:tcBorders>
              <w:top w:val="single" w:sz="4" w:space="0" w:color="auto"/>
              <w:left w:val="single" w:sz="4" w:space="0" w:color="auto"/>
              <w:bottom w:val="single" w:sz="4" w:space="0" w:color="auto"/>
              <w:right w:val="single" w:sz="4" w:space="0" w:color="auto"/>
            </w:tcBorders>
          </w:tcPr>
          <w:p w14:paraId="6C24B9B7" w14:textId="77777777"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Indicators</w:t>
            </w:r>
          </w:p>
        </w:tc>
        <w:tc>
          <w:tcPr>
            <w:tcW w:w="236" w:type="dxa"/>
            <w:tcBorders>
              <w:top w:val="nil"/>
              <w:left w:val="single" w:sz="4" w:space="0" w:color="auto"/>
              <w:bottom w:val="nil"/>
              <w:right w:val="single" w:sz="4" w:space="0" w:color="auto"/>
            </w:tcBorders>
          </w:tcPr>
          <w:p w14:paraId="57F59445" w14:textId="77777777" w:rsidR="000D1A2F" w:rsidRPr="00DB7DF6" w:rsidRDefault="000D1A2F" w:rsidP="00D82C69">
            <w:pPr>
              <w:ind w:left="360"/>
              <w:contextualSpacing/>
              <w:rPr>
                <w:rFonts w:asciiTheme="majorHAnsi" w:hAnsiTheme="majorHAnsi" w:cstheme="majorHAnsi"/>
                <w:sz w:val="20"/>
                <w:szCs w:val="20"/>
              </w:rPr>
            </w:pPr>
          </w:p>
        </w:tc>
        <w:tc>
          <w:tcPr>
            <w:tcW w:w="7419" w:type="dxa"/>
            <w:tcBorders>
              <w:right w:val="single" w:sz="4" w:space="0" w:color="auto"/>
            </w:tcBorders>
          </w:tcPr>
          <w:p w14:paraId="0345FF66" w14:textId="43CCBFAE" w:rsidR="000D1A2F" w:rsidRPr="00DB7DF6" w:rsidRDefault="000D1A2F" w:rsidP="000D1A2F">
            <w:pPr>
              <w:pStyle w:val="ListParagraph"/>
              <w:numPr>
                <w:ilvl w:val="0"/>
                <w:numId w:val="9"/>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 xml:space="preserve">Immigration able to manage border opening and closure effectively in response to </w:t>
            </w:r>
            <w:r w:rsidR="00F0771E" w:rsidRPr="00DB7DF6">
              <w:rPr>
                <w:rFonts w:asciiTheme="majorHAnsi" w:eastAsia="Arial Unicode MS" w:hAnsiTheme="majorHAnsi" w:cstheme="majorHAnsi"/>
                <w:color w:val="auto"/>
                <w:sz w:val="20"/>
                <w:szCs w:val="20"/>
                <w:lang w:val="en-AU"/>
              </w:rPr>
              <w:t>COVID-19</w:t>
            </w:r>
            <w:r w:rsidRPr="00DB7DF6">
              <w:rPr>
                <w:rFonts w:asciiTheme="majorHAnsi" w:eastAsia="Arial Unicode MS" w:hAnsiTheme="majorHAnsi" w:cstheme="majorHAnsi"/>
                <w:color w:val="auto"/>
                <w:sz w:val="20"/>
                <w:szCs w:val="20"/>
                <w:lang w:val="en-AU"/>
              </w:rPr>
              <w:t xml:space="preserve"> developments</w:t>
            </w:r>
          </w:p>
          <w:p w14:paraId="2F63A7D9" w14:textId="77777777" w:rsidR="000D1A2F" w:rsidRPr="00DB7DF6" w:rsidRDefault="000D1A2F" w:rsidP="000D1A2F">
            <w:pPr>
              <w:pStyle w:val="ListParagraph"/>
              <w:numPr>
                <w:ilvl w:val="0"/>
                <w:numId w:val="9"/>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Members can present progress against the monitoring and evaluation framework at RAM.</w:t>
            </w:r>
          </w:p>
          <w:p w14:paraId="1D2B07BA" w14:textId="77777777" w:rsidR="000D1A2F" w:rsidRPr="00DB7DF6" w:rsidRDefault="000D1A2F" w:rsidP="000D1A2F">
            <w:pPr>
              <w:pStyle w:val="ListParagraph"/>
              <w:numPr>
                <w:ilvl w:val="0"/>
                <w:numId w:val="9"/>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Members adopt legislation reforms and SOPs and can report on changes at RAM</w:t>
            </w:r>
          </w:p>
        </w:tc>
      </w:tr>
      <w:tr w:rsidR="000D1A2F" w:rsidRPr="00FA211A" w14:paraId="4B1A4EF5" w14:textId="77777777" w:rsidTr="000D1A2F">
        <w:tc>
          <w:tcPr>
            <w:tcW w:w="1809" w:type="dxa"/>
            <w:tcBorders>
              <w:top w:val="single" w:sz="4" w:space="0" w:color="auto"/>
              <w:left w:val="single" w:sz="4" w:space="0" w:color="auto"/>
              <w:bottom w:val="single" w:sz="4" w:space="0" w:color="auto"/>
              <w:right w:val="single" w:sz="4" w:space="0" w:color="auto"/>
            </w:tcBorders>
          </w:tcPr>
          <w:p w14:paraId="6662D80F" w14:textId="1326BFE7"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Approaches</w:t>
            </w:r>
          </w:p>
        </w:tc>
        <w:tc>
          <w:tcPr>
            <w:tcW w:w="236" w:type="dxa"/>
            <w:tcBorders>
              <w:top w:val="nil"/>
              <w:left w:val="single" w:sz="4" w:space="0" w:color="auto"/>
              <w:bottom w:val="nil"/>
              <w:right w:val="single" w:sz="4" w:space="0" w:color="auto"/>
            </w:tcBorders>
          </w:tcPr>
          <w:p w14:paraId="7907A31E" w14:textId="77777777" w:rsidR="000D1A2F" w:rsidRPr="00DB7DF6" w:rsidRDefault="000D1A2F" w:rsidP="00D82C69">
            <w:pPr>
              <w:ind w:left="360"/>
              <w:contextualSpacing/>
              <w:rPr>
                <w:rFonts w:asciiTheme="majorHAnsi" w:hAnsiTheme="majorHAnsi" w:cstheme="majorHAnsi"/>
                <w:sz w:val="20"/>
                <w:szCs w:val="20"/>
              </w:rPr>
            </w:pPr>
          </w:p>
        </w:tc>
        <w:tc>
          <w:tcPr>
            <w:tcW w:w="7419" w:type="dxa"/>
            <w:tcBorders>
              <w:right w:val="single" w:sz="4" w:space="0" w:color="auto"/>
            </w:tcBorders>
          </w:tcPr>
          <w:p w14:paraId="3509B6C7" w14:textId="27003610" w:rsidR="000D1A2F" w:rsidRPr="00DB7DF6" w:rsidRDefault="000D1A2F" w:rsidP="000D1A2F">
            <w:pPr>
              <w:pStyle w:val="ListParagraph"/>
              <w:numPr>
                <w:ilvl w:val="0"/>
                <w:numId w:val="9"/>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 xml:space="preserve">Support </w:t>
            </w:r>
            <w:r w:rsidR="00F0771E" w:rsidRPr="00DB7DF6">
              <w:rPr>
                <w:rFonts w:asciiTheme="majorHAnsi" w:eastAsia="Arial Unicode MS" w:hAnsiTheme="majorHAnsi" w:cstheme="majorHAnsi"/>
                <w:color w:val="auto"/>
                <w:sz w:val="20"/>
                <w:szCs w:val="20"/>
                <w:lang w:val="en-AU"/>
              </w:rPr>
              <w:t>COVID-19</w:t>
            </w:r>
            <w:r w:rsidRPr="00DB7DF6">
              <w:rPr>
                <w:rFonts w:asciiTheme="majorHAnsi" w:eastAsia="Arial Unicode MS" w:hAnsiTheme="majorHAnsi" w:cstheme="majorHAnsi"/>
                <w:color w:val="auto"/>
                <w:sz w:val="20"/>
                <w:szCs w:val="20"/>
                <w:lang w:val="en-AU"/>
              </w:rPr>
              <w:t>/ pandemic response based on best practices</w:t>
            </w:r>
          </w:p>
          <w:p w14:paraId="50B5B3F4" w14:textId="77777777" w:rsidR="000D1A2F" w:rsidRPr="00DB7DF6" w:rsidRDefault="000D1A2F" w:rsidP="000D1A2F">
            <w:pPr>
              <w:pStyle w:val="ListParagraph"/>
              <w:numPr>
                <w:ilvl w:val="0"/>
                <w:numId w:val="9"/>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Continue national technical assistance programs on</w:t>
            </w:r>
          </w:p>
          <w:p w14:paraId="65C5724D" w14:textId="77777777" w:rsidR="000D1A2F" w:rsidRPr="00DB7DF6" w:rsidRDefault="000D1A2F" w:rsidP="000D1A2F">
            <w:pPr>
              <w:pStyle w:val="ListParagraph"/>
              <w:numPr>
                <w:ilvl w:val="1"/>
                <w:numId w:val="16"/>
              </w:numPr>
              <w:tabs>
                <w:tab w:val="clear" w:pos="1440"/>
              </w:tabs>
              <w:ind w:left="569"/>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Policy and Legislation Modernisation</w:t>
            </w:r>
          </w:p>
          <w:p w14:paraId="62BEEBEE" w14:textId="77777777" w:rsidR="000D1A2F" w:rsidRPr="00DB7DF6" w:rsidRDefault="000D1A2F" w:rsidP="000D1A2F">
            <w:pPr>
              <w:pStyle w:val="ListParagraph"/>
              <w:numPr>
                <w:ilvl w:val="1"/>
                <w:numId w:val="16"/>
              </w:numPr>
              <w:tabs>
                <w:tab w:val="clear" w:pos="1440"/>
              </w:tabs>
              <w:ind w:left="569"/>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SOPs</w:t>
            </w:r>
          </w:p>
          <w:p w14:paraId="516E023F" w14:textId="77777777" w:rsidR="000D1A2F" w:rsidRPr="00DB7DF6" w:rsidRDefault="000D1A2F" w:rsidP="000D1A2F">
            <w:pPr>
              <w:pStyle w:val="ListParagraph"/>
              <w:numPr>
                <w:ilvl w:val="1"/>
                <w:numId w:val="16"/>
              </w:numPr>
              <w:tabs>
                <w:tab w:val="clear" w:pos="1440"/>
              </w:tabs>
              <w:ind w:left="569"/>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Data collection</w:t>
            </w:r>
          </w:p>
          <w:p w14:paraId="0458FD3D" w14:textId="509CB0CC" w:rsidR="000D1A2F" w:rsidRPr="00DB7DF6" w:rsidRDefault="00935A0A" w:rsidP="000D1A2F">
            <w:pPr>
              <w:pStyle w:val="ListParagraph"/>
              <w:numPr>
                <w:ilvl w:val="1"/>
                <w:numId w:val="16"/>
              </w:numPr>
              <w:tabs>
                <w:tab w:val="clear" w:pos="1440"/>
              </w:tabs>
              <w:ind w:left="569"/>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S</w:t>
            </w:r>
            <w:r w:rsidR="000D1A2F" w:rsidRPr="00DB7DF6">
              <w:rPr>
                <w:rFonts w:asciiTheme="majorHAnsi" w:eastAsia="Arial Unicode MS" w:hAnsiTheme="majorHAnsi" w:cstheme="majorHAnsi"/>
                <w:color w:val="auto"/>
                <w:sz w:val="20"/>
                <w:szCs w:val="20"/>
                <w:lang w:val="en-AU"/>
              </w:rPr>
              <w:t>trategic plan support</w:t>
            </w:r>
          </w:p>
          <w:p w14:paraId="64F7B22C" w14:textId="77777777" w:rsidR="000D1A2F" w:rsidRPr="00DB7DF6" w:rsidRDefault="000D1A2F" w:rsidP="000D1A2F">
            <w:pPr>
              <w:pStyle w:val="ListParagraph"/>
              <w:numPr>
                <w:ilvl w:val="0"/>
                <w:numId w:val="9"/>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Expand to other areas such as technology needs</w:t>
            </w:r>
          </w:p>
          <w:p w14:paraId="0D7B37DA" w14:textId="77777777" w:rsidR="000D1A2F" w:rsidRPr="00DB7DF6" w:rsidRDefault="000D1A2F" w:rsidP="000D1A2F">
            <w:pPr>
              <w:pStyle w:val="ListParagraph"/>
              <w:numPr>
                <w:ilvl w:val="0"/>
                <w:numId w:val="9"/>
              </w:numPr>
              <w:contextualSpacing/>
              <w:rPr>
                <w:rFonts w:asciiTheme="majorHAnsi" w:eastAsia="Arial Unicode MS" w:hAnsiTheme="majorHAnsi" w:cstheme="majorHAnsi"/>
                <w:color w:val="auto"/>
                <w:sz w:val="20"/>
                <w:szCs w:val="20"/>
                <w:lang w:val="en-AU"/>
              </w:rPr>
            </w:pPr>
            <w:r w:rsidRPr="00DB7DF6">
              <w:rPr>
                <w:rFonts w:asciiTheme="majorHAnsi" w:eastAsia="Arial Unicode MS" w:hAnsiTheme="majorHAnsi" w:cstheme="majorHAnsi"/>
                <w:color w:val="auto"/>
                <w:sz w:val="20"/>
                <w:szCs w:val="20"/>
                <w:lang w:val="en-AU"/>
              </w:rPr>
              <w:t>Build evaluation and monitoring framework</w:t>
            </w:r>
          </w:p>
        </w:tc>
      </w:tr>
      <w:tr w:rsidR="000D1A2F" w:rsidRPr="00FA211A" w14:paraId="1C506BB8" w14:textId="77777777" w:rsidTr="000D1A2F">
        <w:tc>
          <w:tcPr>
            <w:tcW w:w="1809" w:type="dxa"/>
            <w:tcBorders>
              <w:top w:val="single" w:sz="4" w:space="0" w:color="auto"/>
              <w:left w:val="single" w:sz="4" w:space="0" w:color="auto"/>
              <w:bottom w:val="single" w:sz="4" w:space="0" w:color="auto"/>
              <w:right w:val="single" w:sz="4" w:space="0" w:color="auto"/>
            </w:tcBorders>
          </w:tcPr>
          <w:p w14:paraId="72043DCA" w14:textId="77777777" w:rsidR="00FA211A"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 xml:space="preserve">Stakeholders / </w:t>
            </w:r>
          </w:p>
          <w:p w14:paraId="4B53DFA6" w14:textId="27C358DC"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Partners</w:t>
            </w:r>
          </w:p>
        </w:tc>
        <w:tc>
          <w:tcPr>
            <w:tcW w:w="236" w:type="dxa"/>
            <w:tcBorders>
              <w:top w:val="nil"/>
              <w:left w:val="single" w:sz="4" w:space="0" w:color="auto"/>
              <w:bottom w:val="nil"/>
              <w:right w:val="single" w:sz="4" w:space="0" w:color="auto"/>
            </w:tcBorders>
          </w:tcPr>
          <w:p w14:paraId="6BB7CA8E" w14:textId="77777777" w:rsidR="000D1A2F" w:rsidRPr="00DB7DF6" w:rsidRDefault="000D1A2F" w:rsidP="00D82C69">
            <w:pPr>
              <w:ind w:left="360"/>
              <w:rPr>
                <w:rFonts w:asciiTheme="majorHAnsi" w:hAnsiTheme="majorHAnsi" w:cstheme="majorHAnsi"/>
                <w:sz w:val="20"/>
                <w:szCs w:val="20"/>
                <w:lang w:val="en-GB"/>
              </w:rPr>
            </w:pPr>
          </w:p>
        </w:tc>
        <w:tc>
          <w:tcPr>
            <w:tcW w:w="7419" w:type="dxa"/>
            <w:tcBorders>
              <w:right w:val="single" w:sz="4" w:space="0" w:color="auto"/>
            </w:tcBorders>
          </w:tcPr>
          <w:p w14:paraId="04E28EF8" w14:textId="77777777" w:rsidR="000D1A2F" w:rsidRPr="00DB7DF6" w:rsidRDefault="000D1A2F" w:rsidP="00D82C69">
            <w:pPr>
              <w:rPr>
                <w:rFonts w:asciiTheme="majorHAnsi" w:hAnsiTheme="majorHAnsi" w:cstheme="majorHAnsi"/>
                <w:sz w:val="20"/>
                <w:szCs w:val="20"/>
              </w:rPr>
            </w:pPr>
            <w:r w:rsidRPr="00DB7DF6">
              <w:rPr>
                <w:rFonts w:asciiTheme="majorHAnsi" w:hAnsiTheme="majorHAnsi" w:cstheme="majorHAnsi"/>
                <w:sz w:val="20"/>
                <w:szCs w:val="20"/>
              </w:rPr>
              <w:t>Member Agencies, Member Governments,</w:t>
            </w:r>
          </w:p>
          <w:p w14:paraId="02936A6F" w14:textId="77777777" w:rsidR="000D1A2F" w:rsidRPr="00DB7DF6" w:rsidRDefault="000D1A2F" w:rsidP="00D82C69">
            <w:pPr>
              <w:rPr>
                <w:rFonts w:asciiTheme="majorHAnsi" w:hAnsiTheme="majorHAnsi" w:cstheme="majorHAnsi"/>
                <w:sz w:val="20"/>
                <w:szCs w:val="20"/>
              </w:rPr>
            </w:pPr>
            <w:r w:rsidRPr="00DB7DF6">
              <w:rPr>
                <w:rFonts w:asciiTheme="majorHAnsi" w:hAnsiTheme="majorHAnsi" w:cstheme="majorHAnsi"/>
                <w:sz w:val="20"/>
                <w:szCs w:val="20"/>
              </w:rPr>
              <w:t xml:space="preserve">International Agencies, Technology providers </w:t>
            </w:r>
          </w:p>
          <w:p w14:paraId="3E4C9DD9" w14:textId="26375E93" w:rsidR="000D1A2F" w:rsidRPr="00DB7DF6" w:rsidRDefault="000D1A2F" w:rsidP="00D82C69">
            <w:pPr>
              <w:rPr>
                <w:rFonts w:asciiTheme="majorHAnsi" w:hAnsiTheme="majorHAnsi" w:cstheme="majorHAnsi"/>
                <w:sz w:val="20"/>
                <w:szCs w:val="20"/>
              </w:rPr>
            </w:pPr>
            <w:r w:rsidRPr="00DB7DF6">
              <w:rPr>
                <w:rFonts w:asciiTheme="majorHAnsi" w:hAnsiTheme="majorHAnsi" w:cstheme="majorHAnsi"/>
                <w:sz w:val="20"/>
                <w:szCs w:val="20"/>
              </w:rPr>
              <w:t>Member nations</w:t>
            </w:r>
          </w:p>
        </w:tc>
      </w:tr>
      <w:tr w:rsidR="000D1A2F" w:rsidRPr="00FA211A" w14:paraId="691C940B" w14:textId="77777777" w:rsidTr="000D1A2F">
        <w:tc>
          <w:tcPr>
            <w:tcW w:w="1809" w:type="dxa"/>
            <w:tcBorders>
              <w:top w:val="single" w:sz="4" w:space="0" w:color="auto"/>
              <w:left w:val="single" w:sz="4" w:space="0" w:color="auto"/>
              <w:bottom w:val="single" w:sz="4" w:space="0" w:color="auto"/>
              <w:right w:val="single" w:sz="4" w:space="0" w:color="auto"/>
            </w:tcBorders>
          </w:tcPr>
          <w:p w14:paraId="54413C2C" w14:textId="77777777"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Assumptions</w:t>
            </w:r>
          </w:p>
        </w:tc>
        <w:tc>
          <w:tcPr>
            <w:tcW w:w="236" w:type="dxa"/>
            <w:tcBorders>
              <w:top w:val="nil"/>
              <w:left w:val="single" w:sz="4" w:space="0" w:color="auto"/>
              <w:bottom w:val="nil"/>
              <w:right w:val="single" w:sz="4" w:space="0" w:color="auto"/>
            </w:tcBorders>
          </w:tcPr>
          <w:p w14:paraId="65AE4504" w14:textId="77777777" w:rsidR="000D1A2F" w:rsidRPr="00DB7DF6" w:rsidRDefault="000D1A2F" w:rsidP="00D82C69">
            <w:pPr>
              <w:ind w:left="360"/>
              <w:contextualSpacing/>
              <w:rPr>
                <w:rFonts w:asciiTheme="majorHAnsi" w:hAnsiTheme="majorHAnsi" w:cstheme="majorHAnsi"/>
                <w:sz w:val="20"/>
                <w:szCs w:val="20"/>
              </w:rPr>
            </w:pPr>
          </w:p>
        </w:tc>
        <w:tc>
          <w:tcPr>
            <w:tcW w:w="7419" w:type="dxa"/>
            <w:tcBorders>
              <w:right w:val="single" w:sz="4" w:space="0" w:color="auto"/>
            </w:tcBorders>
          </w:tcPr>
          <w:p w14:paraId="699A8CE8" w14:textId="231B9FD8" w:rsidR="000D1A2F" w:rsidRPr="00DB7DF6" w:rsidRDefault="000D1A2F" w:rsidP="00D82C69">
            <w:pPr>
              <w:rPr>
                <w:rFonts w:asciiTheme="majorHAnsi" w:hAnsiTheme="majorHAnsi" w:cstheme="majorHAnsi"/>
                <w:sz w:val="20"/>
                <w:szCs w:val="20"/>
              </w:rPr>
            </w:pPr>
            <w:r w:rsidRPr="00DB7DF6">
              <w:rPr>
                <w:rFonts w:asciiTheme="majorHAnsi" w:hAnsiTheme="majorHAnsi" w:cstheme="majorHAnsi"/>
                <w:sz w:val="20"/>
                <w:szCs w:val="20"/>
              </w:rPr>
              <w:t xml:space="preserve">Changes in immigration policy from </w:t>
            </w:r>
            <w:r w:rsidR="00F0771E" w:rsidRPr="00DB7DF6">
              <w:rPr>
                <w:rFonts w:asciiTheme="majorHAnsi" w:hAnsiTheme="majorHAnsi" w:cstheme="majorHAnsi"/>
                <w:sz w:val="20"/>
                <w:szCs w:val="20"/>
              </w:rPr>
              <w:t>COVID-19</w:t>
            </w:r>
            <w:r w:rsidRPr="00DB7DF6">
              <w:rPr>
                <w:rFonts w:asciiTheme="majorHAnsi" w:hAnsiTheme="majorHAnsi" w:cstheme="majorHAnsi"/>
                <w:sz w:val="20"/>
                <w:szCs w:val="20"/>
              </w:rPr>
              <w:t xml:space="preserve"> will become the new normal, Climate Change will drive legislation and standard change. Smaller nations need more support with technology. </w:t>
            </w:r>
            <w:r w:rsidR="00935A0A" w:rsidRPr="00DB7DF6">
              <w:rPr>
                <w:rFonts w:asciiTheme="majorHAnsi" w:hAnsiTheme="majorHAnsi" w:cstheme="majorHAnsi"/>
                <w:sz w:val="20"/>
                <w:szCs w:val="20"/>
              </w:rPr>
              <w:t>M</w:t>
            </w:r>
            <w:r w:rsidRPr="00DB7DF6">
              <w:rPr>
                <w:rFonts w:asciiTheme="majorHAnsi" w:hAnsiTheme="majorHAnsi" w:cstheme="majorHAnsi"/>
                <w:sz w:val="20"/>
                <w:szCs w:val="20"/>
              </w:rPr>
              <w:t>ove</w:t>
            </w:r>
            <w:r w:rsidR="00935A0A" w:rsidRPr="00DB7DF6">
              <w:rPr>
                <w:rFonts w:asciiTheme="majorHAnsi" w:hAnsiTheme="majorHAnsi" w:cstheme="majorHAnsi"/>
                <w:sz w:val="20"/>
                <w:szCs w:val="20"/>
              </w:rPr>
              <w:t>ment</w:t>
            </w:r>
            <w:r w:rsidRPr="00DB7DF6">
              <w:rPr>
                <w:rFonts w:asciiTheme="majorHAnsi" w:hAnsiTheme="majorHAnsi" w:cstheme="majorHAnsi"/>
                <w:sz w:val="20"/>
                <w:szCs w:val="20"/>
              </w:rPr>
              <w:t xml:space="preserve"> to an outcome and evaluation approach</w:t>
            </w:r>
            <w:r w:rsidR="00935A0A" w:rsidRPr="00DB7DF6">
              <w:rPr>
                <w:rFonts w:asciiTheme="majorHAnsi" w:hAnsiTheme="majorHAnsi" w:cstheme="majorHAnsi"/>
                <w:sz w:val="20"/>
                <w:szCs w:val="20"/>
              </w:rPr>
              <w:t xml:space="preserve"> will be required.</w:t>
            </w:r>
          </w:p>
        </w:tc>
      </w:tr>
      <w:tr w:rsidR="000D1A2F" w:rsidRPr="00FA211A" w14:paraId="33534FF8" w14:textId="77777777" w:rsidTr="000D1A2F">
        <w:tc>
          <w:tcPr>
            <w:tcW w:w="1809" w:type="dxa"/>
            <w:tcBorders>
              <w:top w:val="single" w:sz="4" w:space="0" w:color="auto"/>
              <w:left w:val="single" w:sz="4" w:space="0" w:color="auto"/>
              <w:bottom w:val="single" w:sz="4" w:space="0" w:color="auto"/>
              <w:right w:val="single" w:sz="4" w:space="0" w:color="auto"/>
            </w:tcBorders>
          </w:tcPr>
          <w:p w14:paraId="08685C31" w14:textId="77777777" w:rsidR="000D1A2F" w:rsidRPr="00DB7DF6" w:rsidRDefault="000D1A2F" w:rsidP="00D82C69">
            <w:pPr>
              <w:ind w:right="-368"/>
              <w:rPr>
                <w:rFonts w:asciiTheme="majorHAnsi" w:hAnsiTheme="majorHAnsi" w:cstheme="majorHAnsi"/>
                <w:sz w:val="20"/>
                <w:szCs w:val="20"/>
              </w:rPr>
            </w:pPr>
            <w:r w:rsidRPr="00DB7DF6">
              <w:rPr>
                <w:rFonts w:asciiTheme="majorHAnsi" w:hAnsiTheme="majorHAnsi" w:cstheme="majorHAnsi"/>
                <w:sz w:val="20"/>
                <w:szCs w:val="20"/>
              </w:rPr>
              <w:t>Context</w:t>
            </w:r>
          </w:p>
        </w:tc>
        <w:tc>
          <w:tcPr>
            <w:tcW w:w="236" w:type="dxa"/>
            <w:tcBorders>
              <w:top w:val="nil"/>
              <w:left w:val="single" w:sz="4" w:space="0" w:color="auto"/>
              <w:bottom w:val="nil"/>
              <w:right w:val="single" w:sz="4" w:space="0" w:color="auto"/>
            </w:tcBorders>
          </w:tcPr>
          <w:p w14:paraId="26A57063" w14:textId="77777777" w:rsidR="000D1A2F" w:rsidRPr="00DB7DF6" w:rsidRDefault="000D1A2F" w:rsidP="00D82C69">
            <w:pPr>
              <w:ind w:left="360"/>
              <w:rPr>
                <w:rFonts w:asciiTheme="majorHAnsi" w:hAnsiTheme="majorHAnsi" w:cstheme="majorHAnsi"/>
                <w:sz w:val="20"/>
                <w:szCs w:val="20"/>
                <w:lang w:val="en-GB"/>
              </w:rPr>
            </w:pPr>
          </w:p>
        </w:tc>
        <w:tc>
          <w:tcPr>
            <w:tcW w:w="7419" w:type="dxa"/>
            <w:tcBorders>
              <w:right w:val="single" w:sz="4" w:space="0" w:color="auto"/>
            </w:tcBorders>
          </w:tcPr>
          <w:p w14:paraId="33D53C5D" w14:textId="544B02E2" w:rsidR="000D1A2F" w:rsidRPr="00DB7DF6" w:rsidRDefault="000D1A2F" w:rsidP="00436DEC">
            <w:pPr>
              <w:pStyle w:val="ListParagraph"/>
              <w:numPr>
                <w:ilvl w:val="0"/>
                <w:numId w:val="44"/>
              </w:numPr>
              <w:ind w:left="358" w:hanging="283"/>
              <w:rPr>
                <w:rFonts w:asciiTheme="majorHAnsi" w:hAnsiTheme="majorHAnsi" w:cstheme="majorHAnsi"/>
                <w:sz w:val="20"/>
                <w:szCs w:val="20"/>
              </w:rPr>
            </w:pPr>
            <w:r w:rsidRPr="00DB7DF6">
              <w:rPr>
                <w:rFonts w:asciiTheme="majorHAnsi" w:hAnsiTheme="majorHAnsi" w:cstheme="majorHAnsi"/>
                <w:sz w:val="20"/>
                <w:szCs w:val="20"/>
              </w:rPr>
              <w:t xml:space="preserve">More complexity in the immigration system due to </w:t>
            </w:r>
            <w:r w:rsidR="00F0771E" w:rsidRPr="00DB7DF6">
              <w:rPr>
                <w:rFonts w:asciiTheme="majorHAnsi" w:hAnsiTheme="majorHAnsi" w:cstheme="majorHAnsi"/>
                <w:sz w:val="20"/>
                <w:szCs w:val="20"/>
              </w:rPr>
              <w:t>COVID-19</w:t>
            </w:r>
            <w:r w:rsidRPr="00DB7DF6">
              <w:rPr>
                <w:rFonts w:asciiTheme="majorHAnsi" w:hAnsiTheme="majorHAnsi" w:cstheme="majorHAnsi"/>
                <w:sz w:val="20"/>
                <w:szCs w:val="20"/>
              </w:rPr>
              <w:t xml:space="preserve"> and potential for new variants</w:t>
            </w:r>
          </w:p>
          <w:p w14:paraId="167990AF" w14:textId="77777777" w:rsidR="000D1A2F" w:rsidRPr="00DB7DF6" w:rsidRDefault="000D1A2F" w:rsidP="00436DEC">
            <w:pPr>
              <w:pStyle w:val="ListParagraph"/>
              <w:numPr>
                <w:ilvl w:val="0"/>
                <w:numId w:val="44"/>
              </w:numPr>
              <w:ind w:left="358" w:hanging="283"/>
              <w:rPr>
                <w:rFonts w:asciiTheme="majorHAnsi" w:hAnsiTheme="majorHAnsi" w:cstheme="majorHAnsi"/>
                <w:sz w:val="20"/>
                <w:szCs w:val="20"/>
              </w:rPr>
            </w:pPr>
            <w:r w:rsidRPr="00DB7DF6">
              <w:rPr>
                <w:rFonts w:asciiTheme="majorHAnsi" w:hAnsiTheme="majorHAnsi" w:cstheme="majorHAnsi"/>
                <w:sz w:val="20"/>
                <w:szCs w:val="20"/>
              </w:rPr>
              <w:t>Reopening of borders and being able to respond to future pandemics a significant concern for Members</w:t>
            </w:r>
          </w:p>
          <w:p w14:paraId="50B03555" w14:textId="77777777" w:rsidR="000D1A2F" w:rsidRPr="00DB7DF6" w:rsidRDefault="000D1A2F" w:rsidP="00436DEC">
            <w:pPr>
              <w:pStyle w:val="ListParagraph"/>
              <w:numPr>
                <w:ilvl w:val="0"/>
                <w:numId w:val="44"/>
              </w:numPr>
              <w:ind w:left="358" w:hanging="283"/>
              <w:rPr>
                <w:rFonts w:asciiTheme="majorHAnsi" w:hAnsiTheme="majorHAnsi" w:cstheme="majorHAnsi"/>
                <w:sz w:val="20"/>
                <w:szCs w:val="20"/>
              </w:rPr>
            </w:pPr>
            <w:r w:rsidRPr="00DB7DF6">
              <w:rPr>
                <w:rFonts w:asciiTheme="majorHAnsi" w:hAnsiTheme="majorHAnsi" w:cstheme="majorHAnsi"/>
                <w:sz w:val="20"/>
                <w:szCs w:val="20"/>
              </w:rPr>
              <w:t>Increased recognition of the importance of immigration policy development</w:t>
            </w:r>
          </w:p>
          <w:p w14:paraId="12FADAB8" w14:textId="77777777" w:rsidR="000D1A2F" w:rsidRPr="00DB7DF6" w:rsidRDefault="000D1A2F" w:rsidP="00436DEC">
            <w:pPr>
              <w:pStyle w:val="ListParagraph"/>
              <w:numPr>
                <w:ilvl w:val="0"/>
                <w:numId w:val="44"/>
              </w:numPr>
              <w:ind w:left="358" w:hanging="283"/>
              <w:rPr>
                <w:rFonts w:asciiTheme="majorHAnsi" w:hAnsiTheme="majorHAnsi" w:cstheme="majorHAnsi"/>
                <w:sz w:val="20"/>
                <w:szCs w:val="20"/>
              </w:rPr>
            </w:pPr>
            <w:r w:rsidRPr="00DB7DF6">
              <w:rPr>
                <w:rFonts w:asciiTheme="majorHAnsi" w:hAnsiTheme="majorHAnsi" w:cstheme="majorHAnsi"/>
                <w:sz w:val="20"/>
                <w:szCs w:val="20"/>
              </w:rPr>
              <w:t>More emphasis on inter-agency collaboration</w:t>
            </w:r>
          </w:p>
          <w:p w14:paraId="3CA57A58" w14:textId="77777777" w:rsidR="000D1A2F" w:rsidRPr="00DB7DF6" w:rsidRDefault="000D1A2F" w:rsidP="00D82C69">
            <w:pPr>
              <w:pStyle w:val="ListParagraph"/>
              <w:rPr>
                <w:rFonts w:asciiTheme="majorHAnsi" w:hAnsiTheme="majorHAnsi" w:cstheme="majorHAnsi"/>
                <w:sz w:val="20"/>
                <w:szCs w:val="20"/>
              </w:rPr>
            </w:pPr>
          </w:p>
        </w:tc>
      </w:tr>
    </w:tbl>
    <w:p w14:paraId="281B6960" w14:textId="1EB2BBA0" w:rsidR="00416FFD" w:rsidRPr="0098345A" w:rsidRDefault="00416FFD">
      <w:pPr>
        <w:rPr>
          <w:rFonts w:asciiTheme="majorHAnsi" w:hAnsiTheme="majorHAnsi" w:cstheme="majorHAnsi"/>
        </w:rPr>
      </w:pPr>
    </w:p>
    <w:p w14:paraId="5087E0F4" w14:textId="49219344" w:rsidR="006B78FA" w:rsidRPr="0098345A" w:rsidRDefault="00E910B4" w:rsidP="005D4A55">
      <w:pPr>
        <w:pStyle w:val="Heading2"/>
        <w:rPr>
          <w:rFonts w:cstheme="majorHAnsi"/>
        </w:rPr>
      </w:pPr>
      <w:bookmarkStart w:id="54" w:name="_Toc88819979"/>
      <w:bookmarkStart w:id="55" w:name="_Toc89347708"/>
      <w:r w:rsidRPr="0098345A">
        <w:rPr>
          <w:rFonts w:cstheme="majorHAnsi"/>
        </w:rPr>
        <w:lastRenderedPageBreak/>
        <w:t>Enforcement and Traveller Facilitation</w:t>
      </w:r>
      <w:bookmarkEnd w:id="54"/>
      <w:bookmarkEnd w:id="55"/>
    </w:p>
    <w:p w14:paraId="690BD4E0" w14:textId="49D4B1CE" w:rsidR="00F83AAB" w:rsidRPr="0098345A" w:rsidRDefault="00F83AAB" w:rsidP="00F83AAB">
      <w:pPr>
        <w:jc w:val="both"/>
        <w:rPr>
          <w:rFonts w:asciiTheme="majorHAnsi" w:hAnsiTheme="majorHAnsi" w:cstheme="majorHAnsi"/>
        </w:rPr>
      </w:pPr>
      <w:r w:rsidRPr="0098345A">
        <w:rPr>
          <w:rFonts w:asciiTheme="majorHAnsi" w:hAnsiTheme="majorHAnsi" w:cstheme="majorHAnsi"/>
        </w:rPr>
        <w:t xml:space="preserve">Immigration agencies play a central role in the management of international travellers. This translates into streamlining travel processing for legitimate travellers while strengthening the capacity to detect potential risks to national interests and security. </w:t>
      </w:r>
    </w:p>
    <w:p w14:paraId="05F28B51" w14:textId="77777777" w:rsidR="00F83AAB" w:rsidRPr="0098345A" w:rsidRDefault="00F83AAB" w:rsidP="00F83AAB">
      <w:pPr>
        <w:jc w:val="both"/>
        <w:rPr>
          <w:rFonts w:asciiTheme="majorHAnsi" w:hAnsiTheme="majorHAnsi" w:cstheme="majorHAnsi"/>
        </w:rPr>
      </w:pPr>
    </w:p>
    <w:p w14:paraId="44D75228" w14:textId="19E7841F" w:rsidR="00F83AAB" w:rsidRPr="0098345A" w:rsidRDefault="00F83AAB" w:rsidP="00F83AAB">
      <w:pPr>
        <w:jc w:val="both"/>
        <w:rPr>
          <w:rFonts w:asciiTheme="majorHAnsi" w:eastAsia="Helvetica Neue" w:hAnsiTheme="majorHAnsi" w:cstheme="majorHAnsi"/>
          <w:b/>
          <w:bCs/>
        </w:rPr>
      </w:pPr>
      <w:r w:rsidRPr="0098345A">
        <w:rPr>
          <w:rFonts w:asciiTheme="majorHAnsi" w:hAnsiTheme="majorHAnsi" w:cstheme="majorHAnsi"/>
        </w:rPr>
        <w:t>To this end, PIDC Members will continue to work together to share information and intelligence to provide mutual support as appropriate to the enforcement of border laws. This will require strengthening national processes and infrastructure for the collection and analysis of data and the development of law enforcement intelligence. PIDC will continue to support secure direct</w:t>
      </w:r>
      <w:r w:rsidRPr="0098345A">
        <w:rPr>
          <w:rFonts w:asciiTheme="majorHAnsi" w:eastAsia="Helvetica Neue" w:hAnsiTheme="majorHAnsi" w:cstheme="majorHAnsi"/>
          <w:b/>
          <w:bCs/>
        </w:rPr>
        <w:t xml:space="preserve"> </w:t>
      </w:r>
      <w:r w:rsidRPr="0098345A">
        <w:rPr>
          <w:rFonts w:asciiTheme="majorHAnsi" w:hAnsiTheme="majorHAnsi" w:cstheme="majorHAnsi"/>
        </w:rPr>
        <w:t xml:space="preserve">formal intelligence sharing through established protocols and rapid information sharing through emerging and appropriate technology. </w:t>
      </w:r>
    </w:p>
    <w:p w14:paraId="1377970F" w14:textId="77777777" w:rsidR="00F83AAB" w:rsidRPr="0098345A" w:rsidRDefault="00F83AAB" w:rsidP="00F83AAB">
      <w:pPr>
        <w:jc w:val="both"/>
        <w:rPr>
          <w:rFonts w:asciiTheme="majorHAnsi" w:hAnsiTheme="majorHAnsi" w:cstheme="majorHAnsi"/>
        </w:rPr>
      </w:pPr>
    </w:p>
    <w:p w14:paraId="6DEADBB6" w14:textId="77777777" w:rsidR="00F83AAB" w:rsidRPr="0098345A" w:rsidRDefault="00F83AAB" w:rsidP="00F83AAB">
      <w:pPr>
        <w:jc w:val="both"/>
        <w:rPr>
          <w:rFonts w:asciiTheme="majorHAnsi" w:eastAsia="Helvetica Neue" w:hAnsiTheme="majorHAnsi" w:cstheme="majorHAnsi"/>
        </w:rPr>
      </w:pPr>
      <w:r w:rsidRPr="0098345A">
        <w:rPr>
          <w:rFonts w:asciiTheme="majorHAnsi" w:hAnsiTheme="majorHAnsi" w:cstheme="majorHAnsi"/>
        </w:rPr>
        <w:t>PIDC Secretariat will continue to collaborate with the leads of related regional peak bodies such as OCO, PICP, FFA, PILON and PIF to deepen and seek new collaboration opportunities. PIDC Secretariat will work with international and regional agencies such as PTCCC and UNODC to ensure Members are receiving appropriate services for intelligence and threat updates. Supported by PIDC Secretariat, Members will embed regional goals into their national plans.</w:t>
      </w:r>
    </w:p>
    <w:p w14:paraId="65FBB6F9" w14:textId="77777777" w:rsidR="00F83AAB" w:rsidRPr="0098345A" w:rsidRDefault="00F83AAB" w:rsidP="00F83AAB">
      <w:pPr>
        <w:jc w:val="both"/>
        <w:rPr>
          <w:rFonts w:asciiTheme="majorHAnsi" w:eastAsia="Helvetica Neue" w:hAnsiTheme="majorHAnsi" w:cstheme="majorHAnsi"/>
        </w:rPr>
      </w:pPr>
    </w:p>
    <w:p w14:paraId="04A750FE" w14:textId="43500483" w:rsidR="00F83AAB" w:rsidRPr="0098345A" w:rsidRDefault="00F83AAB" w:rsidP="00F83AAB">
      <w:pPr>
        <w:jc w:val="both"/>
        <w:rPr>
          <w:rFonts w:asciiTheme="majorHAnsi" w:eastAsia="Helvetica Neue" w:hAnsiTheme="majorHAnsi" w:cstheme="majorHAnsi"/>
        </w:rPr>
      </w:pPr>
      <w:r w:rsidRPr="0098345A">
        <w:rPr>
          <w:rFonts w:asciiTheme="majorHAnsi" w:hAnsiTheme="majorHAnsi" w:cstheme="majorHAnsi"/>
        </w:rPr>
        <w:t>The successful use of technology has shown that virtual meetings can produce greater interagency cooperation with PIDC Secretariat support and with the backing of the PIDC Executive Membership. This includes a mutual understanding of SOPs, learning and updating based on emerging and best practices. PIDC will promote the use of innovation and technology to support immigration processes and collaboration between Members.</w:t>
      </w:r>
    </w:p>
    <w:p w14:paraId="3D9B4D95" w14:textId="77777777" w:rsidR="00E36B1F" w:rsidRPr="0098345A" w:rsidRDefault="00E36B1F" w:rsidP="00360D02">
      <w:pPr>
        <w:rPr>
          <w:rFonts w:asciiTheme="majorHAnsi" w:hAnsiTheme="majorHAnsi" w:cstheme="majorHAnsi"/>
        </w:rPr>
      </w:pPr>
    </w:p>
    <w:p w14:paraId="09FC1AFC" w14:textId="77777777" w:rsidR="00E36B1F" w:rsidRPr="0098345A" w:rsidRDefault="00E36B1F" w:rsidP="00360D02">
      <w:pPr>
        <w:rPr>
          <w:rFonts w:asciiTheme="majorHAnsi" w:hAnsiTheme="majorHAnsi" w:cstheme="majorHAnsi"/>
        </w:rPr>
      </w:pPr>
    </w:p>
    <w:p w14:paraId="27A3DE76" w14:textId="1150E010" w:rsidR="00F5705F" w:rsidRPr="0098345A" w:rsidRDefault="00E910B4" w:rsidP="00F5705F">
      <w:pPr>
        <w:pStyle w:val="Heading3"/>
        <w:rPr>
          <w:rFonts w:cstheme="majorHAnsi"/>
        </w:rPr>
      </w:pPr>
      <w:bookmarkStart w:id="56" w:name="_Toc88819980"/>
      <w:bookmarkStart w:id="57" w:name="_Toc89347709"/>
      <w:r w:rsidRPr="0098345A">
        <w:rPr>
          <w:rFonts w:cstheme="majorHAnsi"/>
        </w:rPr>
        <w:t>Program Summary</w:t>
      </w:r>
      <w:bookmarkEnd w:id="56"/>
      <w:bookmarkEnd w:id="57"/>
      <w:r w:rsidRPr="0098345A">
        <w:rPr>
          <w:rFonts w:cstheme="majorHAnsi"/>
        </w:rPr>
        <w:t xml:space="preserve"> </w:t>
      </w:r>
    </w:p>
    <w:p w14:paraId="3012EAB9" w14:textId="2010FE35" w:rsidR="00F83AAB" w:rsidRPr="0098345A" w:rsidRDefault="00F83AAB" w:rsidP="00F83AAB">
      <w:pPr>
        <w:jc w:val="both"/>
        <w:rPr>
          <w:rFonts w:asciiTheme="majorHAnsi" w:hAnsiTheme="majorHAnsi" w:cstheme="majorHAnsi"/>
        </w:rPr>
      </w:pPr>
      <w:r w:rsidRPr="0098345A">
        <w:rPr>
          <w:rFonts w:asciiTheme="majorHAnsi" w:hAnsiTheme="majorHAnsi" w:cstheme="majorHAnsi"/>
        </w:rPr>
        <w:t xml:space="preserve">This program supports all three objectives. Immigration agencies play a central role in the management of international travellers seeking to </w:t>
      </w:r>
      <w:r w:rsidR="009D019B" w:rsidRPr="0098345A">
        <w:rPr>
          <w:rFonts w:asciiTheme="majorHAnsi" w:hAnsiTheme="majorHAnsi" w:cstheme="majorHAnsi"/>
        </w:rPr>
        <w:t>streamline travel processing effectively and efficiently</w:t>
      </w:r>
      <w:r w:rsidRPr="0098345A">
        <w:rPr>
          <w:rFonts w:asciiTheme="majorHAnsi" w:hAnsiTheme="majorHAnsi" w:cstheme="majorHAnsi"/>
        </w:rPr>
        <w:t xml:space="preserve"> for legitimate travellers while strengthening the capacity to detect and stop the entry of potential risks to national interests and security. Essential to this activity is ensuring Members collaborate to increase their access to and capacity to use law enforcement information and intelligence according to the Rule of Law and in a manner that respects the rights of travellers. </w:t>
      </w:r>
    </w:p>
    <w:p w14:paraId="66B091B6" w14:textId="1201A9BA" w:rsidR="00FA211A" w:rsidRDefault="00FA211A">
      <w:pPr>
        <w:rPr>
          <w:rFonts w:asciiTheme="majorHAnsi" w:hAnsiTheme="majorHAnsi" w:cstheme="majorHAnsi"/>
        </w:rPr>
      </w:pPr>
      <w:r>
        <w:rPr>
          <w:rFonts w:asciiTheme="majorHAnsi" w:hAnsiTheme="majorHAnsi" w:cstheme="majorHAnsi"/>
        </w:rPr>
        <w:br w:type="page"/>
      </w:r>
    </w:p>
    <w:p w14:paraId="64D8F38C" w14:textId="77777777" w:rsidR="005D4A55" w:rsidRDefault="005D4A55" w:rsidP="005D4A55">
      <w:pPr>
        <w:rPr>
          <w:rFonts w:asciiTheme="majorHAnsi" w:hAnsiTheme="majorHAnsi" w:cstheme="majorHAnsi"/>
        </w:rPr>
      </w:pPr>
    </w:p>
    <w:tbl>
      <w:tblPr>
        <w:tblStyle w:val="TableGrid"/>
        <w:tblW w:w="9464" w:type="dxa"/>
        <w:tblLook w:val="04A0" w:firstRow="1" w:lastRow="0" w:firstColumn="1" w:lastColumn="0" w:noHBand="0" w:noVBand="1"/>
      </w:tblPr>
      <w:tblGrid>
        <w:gridCol w:w="1809"/>
        <w:gridCol w:w="284"/>
        <w:gridCol w:w="7371"/>
      </w:tblGrid>
      <w:tr w:rsidR="000D1A2F" w:rsidRPr="0036388C" w14:paraId="3E5CE789" w14:textId="77777777" w:rsidTr="000D1A2F">
        <w:trPr>
          <w:tblHeader/>
        </w:trPr>
        <w:tc>
          <w:tcPr>
            <w:tcW w:w="1809" w:type="dxa"/>
            <w:tcBorders>
              <w:top w:val="single" w:sz="4" w:space="0" w:color="auto"/>
              <w:left w:val="single" w:sz="4" w:space="0" w:color="auto"/>
              <w:bottom w:val="single" w:sz="4" w:space="0" w:color="auto"/>
              <w:right w:val="single" w:sz="4" w:space="0" w:color="auto"/>
            </w:tcBorders>
          </w:tcPr>
          <w:p w14:paraId="4AA5592B" w14:textId="77777777" w:rsidR="000D1A2F" w:rsidRPr="005C34AD" w:rsidRDefault="000D1A2F" w:rsidP="00D82C69">
            <w:pPr>
              <w:ind w:right="-368"/>
              <w:rPr>
                <w:rFonts w:asciiTheme="majorHAnsi" w:hAnsiTheme="majorHAnsi" w:cstheme="majorHAnsi"/>
                <w:b/>
                <w:bCs/>
              </w:rPr>
            </w:pPr>
            <w:r w:rsidRPr="005C34AD">
              <w:rPr>
                <w:rFonts w:asciiTheme="majorHAnsi" w:hAnsiTheme="majorHAnsi" w:cstheme="majorHAnsi"/>
                <w:b/>
                <w:bCs/>
              </w:rPr>
              <w:t>Themes</w:t>
            </w:r>
          </w:p>
        </w:tc>
        <w:tc>
          <w:tcPr>
            <w:tcW w:w="284" w:type="dxa"/>
            <w:tcBorders>
              <w:top w:val="nil"/>
              <w:left w:val="single" w:sz="4" w:space="0" w:color="auto"/>
              <w:bottom w:val="nil"/>
              <w:right w:val="single" w:sz="4" w:space="0" w:color="auto"/>
            </w:tcBorders>
          </w:tcPr>
          <w:p w14:paraId="445A9C57" w14:textId="77777777" w:rsidR="000D1A2F" w:rsidRPr="005C34AD" w:rsidRDefault="000D1A2F" w:rsidP="00D82C69">
            <w:pPr>
              <w:ind w:left="360"/>
              <w:jc w:val="center"/>
              <w:rPr>
                <w:rFonts w:asciiTheme="majorHAnsi" w:hAnsiTheme="majorHAnsi" w:cstheme="majorHAnsi"/>
                <w:b/>
                <w:bCs/>
                <w:lang w:val="en-GB"/>
              </w:rPr>
            </w:pPr>
          </w:p>
        </w:tc>
        <w:tc>
          <w:tcPr>
            <w:tcW w:w="7371" w:type="dxa"/>
            <w:tcBorders>
              <w:right w:val="single" w:sz="4" w:space="0" w:color="auto"/>
            </w:tcBorders>
          </w:tcPr>
          <w:p w14:paraId="632C87A6" w14:textId="77777777" w:rsidR="000D1A2F" w:rsidRPr="005C34AD" w:rsidRDefault="000D1A2F" w:rsidP="00D82C69">
            <w:pPr>
              <w:jc w:val="center"/>
              <w:rPr>
                <w:rFonts w:asciiTheme="majorHAnsi" w:hAnsiTheme="majorHAnsi" w:cstheme="majorHAnsi"/>
                <w:b/>
                <w:bCs/>
                <w:u w:color="000000"/>
              </w:rPr>
            </w:pPr>
            <w:r w:rsidRPr="005C34AD">
              <w:rPr>
                <w:rFonts w:asciiTheme="majorHAnsi" w:hAnsiTheme="majorHAnsi" w:cstheme="majorHAnsi"/>
                <w:b/>
                <w:bCs/>
                <w:u w:color="000000"/>
              </w:rPr>
              <w:t>Border Enforcement and Traveller Facilitation</w:t>
            </w:r>
          </w:p>
        </w:tc>
      </w:tr>
      <w:tr w:rsidR="000D1A2F" w:rsidRPr="0036388C" w14:paraId="0479E80E" w14:textId="77777777" w:rsidTr="000D1A2F">
        <w:tc>
          <w:tcPr>
            <w:tcW w:w="1809" w:type="dxa"/>
            <w:tcBorders>
              <w:top w:val="single" w:sz="4" w:space="0" w:color="auto"/>
              <w:left w:val="single" w:sz="4" w:space="0" w:color="auto"/>
              <w:bottom w:val="single" w:sz="4" w:space="0" w:color="auto"/>
              <w:right w:val="single" w:sz="4" w:space="0" w:color="auto"/>
            </w:tcBorders>
          </w:tcPr>
          <w:p w14:paraId="0D2B52C2" w14:textId="77777777" w:rsidR="000D1A2F" w:rsidRPr="005C34AD" w:rsidRDefault="000D1A2F" w:rsidP="00D82C69">
            <w:pPr>
              <w:ind w:right="-368"/>
              <w:rPr>
                <w:rFonts w:asciiTheme="majorHAnsi" w:hAnsiTheme="majorHAnsi" w:cstheme="majorHAnsi"/>
              </w:rPr>
            </w:pPr>
            <w:r w:rsidRPr="005C34AD">
              <w:rPr>
                <w:rFonts w:asciiTheme="majorHAnsi" w:hAnsiTheme="majorHAnsi" w:cstheme="majorHAnsi"/>
              </w:rPr>
              <w:t>Long Term</w:t>
            </w:r>
          </w:p>
          <w:p w14:paraId="521283BD" w14:textId="77777777" w:rsidR="000D1A2F" w:rsidRPr="005C34AD" w:rsidRDefault="000D1A2F" w:rsidP="00D82C69">
            <w:pPr>
              <w:ind w:right="-368"/>
              <w:rPr>
                <w:rFonts w:asciiTheme="majorHAnsi" w:hAnsiTheme="majorHAnsi" w:cstheme="majorHAnsi"/>
              </w:rPr>
            </w:pPr>
            <w:r w:rsidRPr="005C34AD">
              <w:rPr>
                <w:rFonts w:asciiTheme="majorHAnsi" w:hAnsiTheme="majorHAnsi" w:cstheme="majorHAnsi"/>
              </w:rPr>
              <w:t>Outcomes</w:t>
            </w:r>
          </w:p>
        </w:tc>
        <w:tc>
          <w:tcPr>
            <w:tcW w:w="284" w:type="dxa"/>
            <w:tcBorders>
              <w:top w:val="nil"/>
              <w:left w:val="single" w:sz="4" w:space="0" w:color="auto"/>
              <w:bottom w:val="nil"/>
              <w:right w:val="single" w:sz="4" w:space="0" w:color="auto"/>
            </w:tcBorders>
          </w:tcPr>
          <w:p w14:paraId="2B54CA65" w14:textId="77777777" w:rsidR="000D1A2F" w:rsidRPr="005C34AD" w:rsidRDefault="000D1A2F" w:rsidP="00D82C69">
            <w:pPr>
              <w:ind w:left="360"/>
              <w:contextualSpacing/>
              <w:rPr>
                <w:rFonts w:asciiTheme="majorHAnsi" w:hAnsiTheme="majorHAnsi" w:cstheme="majorHAnsi"/>
              </w:rPr>
            </w:pPr>
          </w:p>
        </w:tc>
        <w:tc>
          <w:tcPr>
            <w:tcW w:w="7371" w:type="dxa"/>
            <w:tcBorders>
              <w:right w:val="single" w:sz="4" w:space="0" w:color="auto"/>
            </w:tcBorders>
          </w:tcPr>
          <w:p w14:paraId="6EE54B45" w14:textId="75CFD671" w:rsidR="000D1A2F" w:rsidRPr="008152AB" w:rsidRDefault="0036388C"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S</w:t>
            </w:r>
            <w:r w:rsidR="000D1A2F" w:rsidRPr="008152AB">
              <w:rPr>
                <w:rFonts w:asciiTheme="majorHAnsi" w:eastAsia="Arial Unicode MS" w:hAnsiTheme="majorHAnsi" w:cstheme="majorHAnsi"/>
                <w:color w:val="auto"/>
                <w:lang w:val="en-AU"/>
              </w:rPr>
              <w:t>trengthened border enforcement</w:t>
            </w:r>
          </w:p>
          <w:p w14:paraId="6D859A50" w14:textId="41629700" w:rsidR="000D1A2F" w:rsidRPr="008152AB" w:rsidRDefault="0036388C"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R</w:t>
            </w:r>
            <w:r w:rsidR="000D1A2F" w:rsidRPr="008152AB">
              <w:rPr>
                <w:rFonts w:asciiTheme="majorHAnsi" w:eastAsia="Arial Unicode MS" w:hAnsiTheme="majorHAnsi" w:cstheme="majorHAnsi"/>
                <w:color w:val="auto"/>
                <w:lang w:val="en-AU"/>
              </w:rPr>
              <w:t xml:space="preserve">educed POI/trafficking and increase effective border interventions </w:t>
            </w:r>
          </w:p>
          <w:p w14:paraId="397DDFD5" w14:textId="7E47AED7" w:rsidR="000D1A2F" w:rsidRPr="008152AB" w:rsidRDefault="00F11CB0"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w:t>
            </w:r>
            <w:r w:rsidR="000D1A2F" w:rsidRPr="008152AB">
              <w:rPr>
                <w:rFonts w:asciiTheme="majorHAnsi" w:eastAsia="Arial Unicode MS" w:hAnsiTheme="majorHAnsi" w:cstheme="majorHAnsi"/>
                <w:color w:val="auto"/>
                <w:lang w:val="en-AU"/>
              </w:rPr>
              <w:t>ncreased irregular migration detection rates</w:t>
            </w:r>
          </w:p>
          <w:p w14:paraId="2D00B018"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 xml:space="preserve">Intra-regional travel including labour workforce processing streamlined </w:t>
            </w:r>
          </w:p>
          <w:p w14:paraId="0E7047A9"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Increased economic activity through traveller and labour mobility</w:t>
            </w:r>
          </w:p>
        </w:tc>
      </w:tr>
      <w:tr w:rsidR="000D1A2F" w:rsidRPr="0036388C" w14:paraId="29760D2D" w14:textId="77777777" w:rsidTr="005C34AD">
        <w:trPr>
          <w:trHeight w:val="1823"/>
        </w:trPr>
        <w:tc>
          <w:tcPr>
            <w:tcW w:w="1809" w:type="dxa"/>
            <w:tcBorders>
              <w:top w:val="single" w:sz="4" w:space="0" w:color="auto"/>
              <w:left w:val="single" w:sz="4" w:space="0" w:color="auto"/>
              <w:bottom w:val="single" w:sz="4" w:space="0" w:color="auto"/>
              <w:right w:val="single" w:sz="4" w:space="0" w:color="auto"/>
            </w:tcBorders>
          </w:tcPr>
          <w:p w14:paraId="53C80367" w14:textId="77777777" w:rsidR="000D1A2F" w:rsidRPr="005C34AD" w:rsidRDefault="000D1A2F" w:rsidP="00D82C69">
            <w:pPr>
              <w:ind w:right="-368"/>
              <w:rPr>
                <w:rFonts w:asciiTheme="majorHAnsi" w:hAnsiTheme="majorHAnsi" w:cstheme="majorHAnsi"/>
              </w:rPr>
            </w:pPr>
            <w:r w:rsidRPr="005C34AD">
              <w:rPr>
                <w:rFonts w:asciiTheme="majorHAnsi" w:hAnsiTheme="majorHAnsi" w:cstheme="majorHAnsi"/>
              </w:rPr>
              <w:t>Short / Medium Term Outcomes</w:t>
            </w:r>
          </w:p>
        </w:tc>
        <w:tc>
          <w:tcPr>
            <w:tcW w:w="284" w:type="dxa"/>
            <w:tcBorders>
              <w:top w:val="nil"/>
              <w:left w:val="single" w:sz="4" w:space="0" w:color="auto"/>
              <w:bottom w:val="nil"/>
              <w:right w:val="single" w:sz="4" w:space="0" w:color="auto"/>
            </w:tcBorders>
          </w:tcPr>
          <w:p w14:paraId="3B37679A" w14:textId="77777777" w:rsidR="000D1A2F" w:rsidRPr="005C34AD" w:rsidRDefault="000D1A2F" w:rsidP="00D82C69">
            <w:pPr>
              <w:ind w:left="360"/>
              <w:rPr>
                <w:rFonts w:asciiTheme="majorHAnsi" w:hAnsiTheme="majorHAnsi" w:cstheme="majorHAnsi"/>
                <w:highlight w:val="yellow"/>
                <w:lang w:val="en-GB"/>
              </w:rPr>
            </w:pPr>
          </w:p>
        </w:tc>
        <w:tc>
          <w:tcPr>
            <w:tcW w:w="7371" w:type="dxa"/>
            <w:tcBorders>
              <w:right w:val="single" w:sz="4" w:space="0" w:color="auto"/>
            </w:tcBorders>
          </w:tcPr>
          <w:p w14:paraId="578E48F9"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Improved accuracy and timeliness of intelligence information</w:t>
            </w:r>
          </w:p>
          <w:p w14:paraId="089263FC"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Improved regional collaboration</w:t>
            </w:r>
          </w:p>
          <w:p w14:paraId="731260C2"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Improved border enforcement</w:t>
            </w:r>
          </w:p>
          <w:p w14:paraId="2316E4BF"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Increase in regional travellers and labour movement</w:t>
            </w:r>
          </w:p>
          <w:p w14:paraId="40522703"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Consistent and reliable immigration data</w:t>
            </w:r>
          </w:p>
          <w:p w14:paraId="2AAF7DB3"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More streamlined and efficient visa processing</w:t>
            </w:r>
          </w:p>
        </w:tc>
      </w:tr>
      <w:tr w:rsidR="000D1A2F" w:rsidRPr="0036388C" w14:paraId="644AEA61" w14:textId="77777777" w:rsidTr="005C34AD">
        <w:trPr>
          <w:trHeight w:val="618"/>
        </w:trPr>
        <w:tc>
          <w:tcPr>
            <w:tcW w:w="1809" w:type="dxa"/>
            <w:tcBorders>
              <w:top w:val="single" w:sz="4" w:space="0" w:color="auto"/>
              <w:left w:val="single" w:sz="4" w:space="0" w:color="auto"/>
              <w:bottom w:val="single" w:sz="4" w:space="0" w:color="auto"/>
              <w:right w:val="single" w:sz="4" w:space="0" w:color="auto"/>
            </w:tcBorders>
          </w:tcPr>
          <w:p w14:paraId="30E44653" w14:textId="77777777" w:rsidR="000D1A2F" w:rsidRPr="005C34AD" w:rsidRDefault="000D1A2F" w:rsidP="00D82C69">
            <w:pPr>
              <w:ind w:right="-368"/>
              <w:rPr>
                <w:rFonts w:asciiTheme="majorHAnsi" w:hAnsiTheme="majorHAnsi" w:cstheme="majorHAnsi"/>
              </w:rPr>
            </w:pPr>
            <w:r w:rsidRPr="005C34AD">
              <w:rPr>
                <w:rFonts w:asciiTheme="majorHAnsi" w:hAnsiTheme="majorHAnsi" w:cstheme="majorHAnsi"/>
              </w:rPr>
              <w:t>Indicators</w:t>
            </w:r>
          </w:p>
        </w:tc>
        <w:tc>
          <w:tcPr>
            <w:tcW w:w="284" w:type="dxa"/>
            <w:tcBorders>
              <w:top w:val="nil"/>
              <w:left w:val="single" w:sz="4" w:space="0" w:color="auto"/>
              <w:bottom w:val="nil"/>
              <w:right w:val="single" w:sz="4" w:space="0" w:color="auto"/>
            </w:tcBorders>
          </w:tcPr>
          <w:p w14:paraId="406AA2DD" w14:textId="77777777" w:rsidR="000D1A2F" w:rsidRPr="005C34AD" w:rsidRDefault="000D1A2F" w:rsidP="00D82C69">
            <w:pPr>
              <w:ind w:left="360"/>
              <w:contextualSpacing/>
              <w:rPr>
                <w:rFonts w:asciiTheme="majorHAnsi" w:hAnsiTheme="majorHAnsi" w:cstheme="majorHAnsi"/>
              </w:rPr>
            </w:pPr>
          </w:p>
        </w:tc>
        <w:tc>
          <w:tcPr>
            <w:tcW w:w="7371" w:type="dxa"/>
            <w:tcBorders>
              <w:right w:val="single" w:sz="4" w:space="0" w:color="auto"/>
            </w:tcBorders>
          </w:tcPr>
          <w:p w14:paraId="55F6C16A"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PIDC goals embedded in national and regional strategies</w:t>
            </w:r>
          </w:p>
          <w:p w14:paraId="7666E422"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Improved intelligence sharing</w:t>
            </w:r>
          </w:p>
        </w:tc>
      </w:tr>
      <w:tr w:rsidR="000D1A2F" w:rsidRPr="0036388C" w14:paraId="7BBE6B2D" w14:textId="77777777" w:rsidTr="005C34AD">
        <w:trPr>
          <w:trHeight w:val="1709"/>
        </w:trPr>
        <w:tc>
          <w:tcPr>
            <w:tcW w:w="1809" w:type="dxa"/>
            <w:tcBorders>
              <w:top w:val="single" w:sz="4" w:space="0" w:color="auto"/>
              <w:left w:val="single" w:sz="4" w:space="0" w:color="auto"/>
              <w:bottom w:val="single" w:sz="4" w:space="0" w:color="auto"/>
              <w:right w:val="single" w:sz="4" w:space="0" w:color="auto"/>
            </w:tcBorders>
          </w:tcPr>
          <w:p w14:paraId="290E7929" w14:textId="1F0B7820" w:rsidR="000D1A2F" w:rsidRPr="005C34AD" w:rsidRDefault="000D1A2F" w:rsidP="00D82C69">
            <w:pPr>
              <w:ind w:right="-368"/>
              <w:rPr>
                <w:rFonts w:asciiTheme="majorHAnsi" w:hAnsiTheme="majorHAnsi" w:cstheme="majorHAnsi"/>
              </w:rPr>
            </w:pPr>
            <w:r w:rsidRPr="005C34AD">
              <w:rPr>
                <w:rFonts w:asciiTheme="majorHAnsi" w:hAnsiTheme="majorHAnsi" w:cstheme="majorHAnsi"/>
              </w:rPr>
              <w:t>Approaches</w:t>
            </w:r>
          </w:p>
        </w:tc>
        <w:tc>
          <w:tcPr>
            <w:tcW w:w="284" w:type="dxa"/>
            <w:tcBorders>
              <w:top w:val="nil"/>
              <w:left w:val="single" w:sz="4" w:space="0" w:color="auto"/>
              <w:bottom w:val="nil"/>
              <w:right w:val="single" w:sz="4" w:space="0" w:color="auto"/>
            </w:tcBorders>
          </w:tcPr>
          <w:p w14:paraId="2B4ADF48" w14:textId="77777777" w:rsidR="000D1A2F" w:rsidRPr="005C34AD" w:rsidRDefault="000D1A2F" w:rsidP="00D82C69">
            <w:pPr>
              <w:ind w:left="360"/>
              <w:contextualSpacing/>
              <w:rPr>
                <w:rFonts w:asciiTheme="majorHAnsi" w:hAnsiTheme="majorHAnsi" w:cstheme="majorHAnsi"/>
              </w:rPr>
            </w:pPr>
          </w:p>
        </w:tc>
        <w:tc>
          <w:tcPr>
            <w:tcW w:w="7371" w:type="dxa"/>
            <w:tcBorders>
              <w:right w:val="single" w:sz="4" w:space="0" w:color="auto"/>
            </w:tcBorders>
          </w:tcPr>
          <w:p w14:paraId="72648846"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One-stop-shop for intelligence and information sharing</w:t>
            </w:r>
          </w:p>
          <w:p w14:paraId="15CCCB56"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Strengthening MOU's between Members to facilitate information sharing</w:t>
            </w:r>
          </w:p>
          <w:p w14:paraId="6CA156EA"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Support use of formal and informal intelligence networks</w:t>
            </w:r>
          </w:p>
          <w:p w14:paraId="04904373"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Strengthen regional risk / trend forecasting</w:t>
            </w:r>
          </w:p>
          <w:p w14:paraId="2D7850BF"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Support for regional traveller mobility</w:t>
            </w:r>
          </w:p>
        </w:tc>
      </w:tr>
      <w:tr w:rsidR="000D1A2F" w:rsidRPr="0036388C" w14:paraId="74111A6B" w14:textId="77777777" w:rsidTr="000D1A2F">
        <w:tc>
          <w:tcPr>
            <w:tcW w:w="1809" w:type="dxa"/>
            <w:tcBorders>
              <w:top w:val="single" w:sz="4" w:space="0" w:color="auto"/>
              <w:left w:val="single" w:sz="4" w:space="0" w:color="auto"/>
              <w:bottom w:val="single" w:sz="4" w:space="0" w:color="auto"/>
              <w:right w:val="single" w:sz="4" w:space="0" w:color="auto"/>
            </w:tcBorders>
          </w:tcPr>
          <w:p w14:paraId="53229B9A" w14:textId="77777777" w:rsidR="000D1A2F" w:rsidRPr="005C34AD" w:rsidRDefault="000D1A2F" w:rsidP="00D82C69">
            <w:pPr>
              <w:ind w:right="-368"/>
              <w:rPr>
                <w:rFonts w:asciiTheme="majorHAnsi" w:hAnsiTheme="majorHAnsi" w:cstheme="majorHAnsi"/>
              </w:rPr>
            </w:pPr>
            <w:r w:rsidRPr="005C34AD">
              <w:rPr>
                <w:rFonts w:asciiTheme="majorHAnsi" w:hAnsiTheme="majorHAnsi" w:cstheme="majorHAnsi"/>
              </w:rPr>
              <w:t>Stakeholders / Partners</w:t>
            </w:r>
          </w:p>
        </w:tc>
        <w:tc>
          <w:tcPr>
            <w:tcW w:w="284" w:type="dxa"/>
            <w:tcBorders>
              <w:top w:val="nil"/>
              <w:left w:val="single" w:sz="4" w:space="0" w:color="auto"/>
              <w:bottom w:val="nil"/>
              <w:right w:val="single" w:sz="4" w:space="0" w:color="auto"/>
            </w:tcBorders>
          </w:tcPr>
          <w:p w14:paraId="71B83F54" w14:textId="77777777" w:rsidR="000D1A2F" w:rsidRPr="005C34AD" w:rsidRDefault="000D1A2F" w:rsidP="00D82C69">
            <w:pPr>
              <w:ind w:left="360"/>
              <w:rPr>
                <w:rFonts w:asciiTheme="majorHAnsi" w:hAnsiTheme="majorHAnsi" w:cstheme="majorHAnsi"/>
                <w:lang w:val="en-GB"/>
              </w:rPr>
            </w:pPr>
          </w:p>
        </w:tc>
        <w:tc>
          <w:tcPr>
            <w:tcW w:w="7371" w:type="dxa"/>
            <w:tcBorders>
              <w:right w:val="single" w:sz="4" w:space="0" w:color="auto"/>
            </w:tcBorders>
          </w:tcPr>
          <w:p w14:paraId="4462784B"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Member Agencies, related regional Agencies OCO, PICP, PTCCC, FFA</w:t>
            </w:r>
          </w:p>
          <w:p w14:paraId="10ADBBFA"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Technology providers, JIATF-West, APAN</w:t>
            </w:r>
          </w:p>
        </w:tc>
      </w:tr>
      <w:tr w:rsidR="000D1A2F" w:rsidRPr="0036388C" w14:paraId="1EB66C2A" w14:textId="77777777" w:rsidTr="000D1A2F">
        <w:tc>
          <w:tcPr>
            <w:tcW w:w="1809" w:type="dxa"/>
            <w:tcBorders>
              <w:top w:val="single" w:sz="4" w:space="0" w:color="auto"/>
              <w:left w:val="single" w:sz="4" w:space="0" w:color="auto"/>
              <w:bottom w:val="single" w:sz="4" w:space="0" w:color="auto"/>
              <w:right w:val="single" w:sz="4" w:space="0" w:color="auto"/>
            </w:tcBorders>
          </w:tcPr>
          <w:p w14:paraId="4F2F6857" w14:textId="77777777" w:rsidR="000D1A2F" w:rsidRPr="005C34AD" w:rsidRDefault="000D1A2F" w:rsidP="00D82C69">
            <w:pPr>
              <w:ind w:right="-368"/>
              <w:rPr>
                <w:rFonts w:asciiTheme="majorHAnsi" w:hAnsiTheme="majorHAnsi" w:cstheme="majorHAnsi"/>
              </w:rPr>
            </w:pPr>
            <w:r w:rsidRPr="005C34AD">
              <w:rPr>
                <w:rFonts w:asciiTheme="majorHAnsi" w:hAnsiTheme="majorHAnsi" w:cstheme="majorHAnsi"/>
              </w:rPr>
              <w:t>Assumptions</w:t>
            </w:r>
          </w:p>
        </w:tc>
        <w:tc>
          <w:tcPr>
            <w:tcW w:w="284" w:type="dxa"/>
            <w:tcBorders>
              <w:top w:val="nil"/>
              <w:left w:val="single" w:sz="4" w:space="0" w:color="auto"/>
              <w:bottom w:val="nil"/>
              <w:right w:val="single" w:sz="4" w:space="0" w:color="auto"/>
            </w:tcBorders>
          </w:tcPr>
          <w:p w14:paraId="68C2B9FA" w14:textId="77777777" w:rsidR="000D1A2F" w:rsidRPr="005C34AD" w:rsidRDefault="000D1A2F" w:rsidP="00D82C69">
            <w:pPr>
              <w:ind w:left="360"/>
              <w:contextualSpacing/>
              <w:rPr>
                <w:rFonts w:asciiTheme="majorHAnsi" w:hAnsiTheme="majorHAnsi" w:cstheme="majorHAnsi"/>
              </w:rPr>
            </w:pPr>
          </w:p>
        </w:tc>
        <w:tc>
          <w:tcPr>
            <w:tcW w:w="7371" w:type="dxa"/>
            <w:tcBorders>
              <w:right w:val="single" w:sz="4" w:space="0" w:color="auto"/>
            </w:tcBorders>
          </w:tcPr>
          <w:p w14:paraId="1165AD00"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Information sharing is a key driver to reduce human trafficking and managing person of interest</w:t>
            </w:r>
          </w:p>
          <w:p w14:paraId="04AA922D"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APAN use for intelligence reports to be revisited</w:t>
            </w:r>
          </w:p>
        </w:tc>
      </w:tr>
      <w:tr w:rsidR="000D1A2F" w:rsidRPr="0036388C" w14:paraId="6CCC1073" w14:textId="77777777" w:rsidTr="000D1A2F">
        <w:tc>
          <w:tcPr>
            <w:tcW w:w="1809" w:type="dxa"/>
            <w:tcBorders>
              <w:top w:val="single" w:sz="4" w:space="0" w:color="auto"/>
              <w:left w:val="single" w:sz="4" w:space="0" w:color="auto"/>
              <w:bottom w:val="single" w:sz="4" w:space="0" w:color="auto"/>
              <w:right w:val="single" w:sz="4" w:space="0" w:color="auto"/>
            </w:tcBorders>
          </w:tcPr>
          <w:p w14:paraId="57605A5A" w14:textId="77777777" w:rsidR="000D1A2F" w:rsidRPr="005C34AD" w:rsidRDefault="000D1A2F" w:rsidP="00D82C69">
            <w:pPr>
              <w:ind w:right="-368"/>
              <w:rPr>
                <w:rFonts w:asciiTheme="majorHAnsi" w:hAnsiTheme="majorHAnsi" w:cstheme="majorHAnsi"/>
              </w:rPr>
            </w:pPr>
            <w:r w:rsidRPr="005C34AD">
              <w:rPr>
                <w:rFonts w:asciiTheme="majorHAnsi" w:hAnsiTheme="majorHAnsi" w:cstheme="majorHAnsi"/>
              </w:rPr>
              <w:t>Context</w:t>
            </w:r>
          </w:p>
        </w:tc>
        <w:tc>
          <w:tcPr>
            <w:tcW w:w="284" w:type="dxa"/>
            <w:tcBorders>
              <w:top w:val="nil"/>
              <w:left w:val="single" w:sz="4" w:space="0" w:color="auto"/>
              <w:bottom w:val="nil"/>
              <w:right w:val="single" w:sz="4" w:space="0" w:color="auto"/>
            </w:tcBorders>
          </w:tcPr>
          <w:p w14:paraId="26771965" w14:textId="77777777" w:rsidR="000D1A2F" w:rsidRPr="005C34AD" w:rsidRDefault="000D1A2F" w:rsidP="00D82C69">
            <w:pPr>
              <w:ind w:left="360"/>
              <w:rPr>
                <w:rFonts w:asciiTheme="majorHAnsi" w:hAnsiTheme="majorHAnsi" w:cstheme="majorHAnsi"/>
                <w:lang w:val="en-GB"/>
              </w:rPr>
            </w:pPr>
          </w:p>
        </w:tc>
        <w:tc>
          <w:tcPr>
            <w:tcW w:w="7371" w:type="dxa"/>
            <w:tcBorders>
              <w:right w:val="single" w:sz="4" w:space="0" w:color="auto"/>
            </w:tcBorders>
          </w:tcPr>
          <w:p w14:paraId="42160458"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High level of public communication through social media</w:t>
            </w:r>
          </w:p>
          <w:p w14:paraId="61B176D6"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 xml:space="preserve">High level of communication among PIDC information and intelligence networks pre-COVID-19 </w:t>
            </w:r>
          </w:p>
          <w:p w14:paraId="7028EBE5"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 xml:space="preserve">Several regional TNOC networks cooperating on an unstructured basis </w:t>
            </w:r>
          </w:p>
          <w:p w14:paraId="6CEEAF91" w14:textId="430D788F"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 xml:space="preserve">Increased push for integrated border management and </w:t>
            </w:r>
            <w:r w:rsidR="005C34AD" w:rsidRPr="008152AB">
              <w:rPr>
                <w:rFonts w:asciiTheme="majorHAnsi" w:eastAsia="Arial Unicode MS" w:hAnsiTheme="majorHAnsi" w:cstheme="majorHAnsi"/>
                <w:color w:val="auto"/>
                <w:lang w:val="en-AU"/>
              </w:rPr>
              <w:t>one stop</w:t>
            </w:r>
            <w:r w:rsidRPr="008152AB">
              <w:rPr>
                <w:rFonts w:asciiTheme="majorHAnsi" w:eastAsia="Arial Unicode MS" w:hAnsiTheme="majorHAnsi" w:cstheme="majorHAnsi"/>
                <w:color w:val="auto"/>
                <w:lang w:val="en-AU"/>
              </w:rPr>
              <w:t xml:space="preserve"> shop visa processing</w:t>
            </w:r>
          </w:p>
          <w:p w14:paraId="1BD245CA" w14:textId="77777777" w:rsidR="000D1A2F" w:rsidRPr="008152AB" w:rsidRDefault="000D1A2F" w:rsidP="008152AB">
            <w:pPr>
              <w:pStyle w:val="ListParagraph"/>
              <w:numPr>
                <w:ilvl w:val="0"/>
                <w:numId w:val="7"/>
              </w:numPr>
              <w:contextualSpacing/>
              <w:rPr>
                <w:rFonts w:asciiTheme="majorHAnsi" w:eastAsia="Arial Unicode MS" w:hAnsiTheme="majorHAnsi" w:cstheme="majorHAnsi"/>
                <w:color w:val="auto"/>
                <w:lang w:val="en-AU"/>
              </w:rPr>
            </w:pPr>
            <w:r w:rsidRPr="008152AB">
              <w:rPr>
                <w:rFonts w:asciiTheme="majorHAnsi" w:eastAsia="Arial Unicode MS" w:hAnsiTheme="majorHAnsi" w:cstheme="majorHAnsi"/>
                <w:color w:val="auto"/>
                <w:lang w:val="en-AU"/>
              </w:rPr>
              <w:t>Low uptake of the APAN for day-to-day intelligence sharing</w:t>
            </w:r>
          </w:p>
        </w:tc>
      </w:tr>
    </w:tbl>
    <w:p w14:paraId="428A31CD" w14:textId="77777777" w:rsidR="000D1A2F" w:rsidRPr="0098345A" w:rsidRDefault="000D1A2F" w:rsidP="005D4A55">
      <w:pPr>
        <w:rPr>
          <w:rFonts w:asciiTheme="majorHAnsi" w:hAnsiTheme="majorHAnsi" w:cstheme="majorHAnsi"/>
        </w:rPr>
      </w:pPr>
    </w:p>
    <w:p w14:paraId="40B89185" w14:textId="03B35F48" w:rsidR="00A73669" w:rsidRPr="0098345A" w:rsidRDefault="00A73669" w:rsidP="005D4A55">
      <w:pPr>
        <w:rPr>
          <w:rFonts w:asciiTheme="majorHAnsi" w:hAnsiTheme="majorHAnsi" w:cstheme="majorHAnsi"/>
        </w:rPr>
      </w:pPr>
    </w:p>
    <w:p w14:paraId="135B0DF9" w14:textId="2733C181" w:rsidR="00A73669" w:rsidRPr="0098345A" w:rsidRDefault="00A73669" w:rsidP="005D4A55">
      <w:pPr>
        <w:rPr>
          <w:rFonts w:asciiTheme="majorHAnsi" w:hAnsiTheme="majorHAnsi" w:cstheme="majorHAnsi"/>
        </w:rPr>
      </w:pPr>
    </w:p>
    <w:p w14:paraId="0793469C" w14:textId="77777777" w:rsidR="00A73669" w:rsidRPr="0098345A" w:rsidRDefault="00A73669" w:rsidP="005D4A55">
      <w:pPr>
        <w:rPr>
          <w:rFonts w:asciiTheme="majorHAnsi" w:hAnsiTheme="majorHAnsi" w:cstheme="majorHAnsi"/>
        </w:rPr>
      </w:pPr>
    </w:p>
    <w:p w14:paraId="237A38A6" w14:textId="77777777" w:rsidR="00A30349" w:rsidRPr="0098345A" w:rsidRDefault="00A30349" w:rsidP="005D4A55">
      <w:pPr>
        <w:rPr>
          <w:rFonts w:asciiTheme="majorHAnsi" w:hAnsiTheme="majorHAnsi" w:cstheme="majorHAnsi"/>
        </w:rPr>
      </w:pPr>
    </w:p>
    <w:p w14:paraId="06CDDFB2" w14:textId="77777777" w:rsidR="00A30349" w:rsidRPr="0098345A" w:rsidRDefault="00A30349" w:rsidP="00F5705F">
      <w:pPr>
        <w:rPr>
          <w:rFonts w:asciiTheme="majorHAnsi" w:hAnsiTheme="majorHAnsi" w:cstheme="majorHAnsi"/>
        </w:rPr>
      </w:pPr>
    </w:p>
    <w:p w14:paraId="35419E01" w14:textId="77777777" w:rsidR="00F5705F" w:rsidRPr="0098345A" w:rsidRDefault="00F5705F" w:rsidP="00F5705F">
      <w:pPr>
        <w:rPr>
          <w:rFonts w:asciiTheme="majorHAnsi" w:hAnsiTheme="majorHAnsi" w:cstheme="majorHAnsi"/>
        </w:rPr>
      </w:pPr>
    </w:p>
    <w:p w14:paraId="31574C21" w14:textId="77777777" w:rsidR="004577F0" w:rsidRPr="0098345A" w:rsidRDefault="00E910B4">
      <w:pPr>
        <w:rPr>
          <w:rFonts w:asciiTheme="majorHAnsi" w:eastAsiaTheme="majorEastAsia" w:hAnsiTheme="majorHAnsi" w:cstheme="majorHAnsi"/>
          <w:color w:val="2F5496" w:themeColor="accent1" w:themeShade="BF"/>
          <w:sz w:val="26"/>
          <w:szCs w:val="26"/>
        </w:rPr>
      </w:pPr>
      <w:r w:rsidRPr="0098345A">
        <w:rPr>
          <w:rFonts w:asciiTheme="majorHAnsi" w:hAnsiTheme="majorHAnsi" w:cstheme="majorHAnsi"/>
        </w:rPr>
        <w:br w:type="page"/>
      </w:r>
    </w:p>
    <w:p w14:paraId="7D105791" w14:textId="77777777" w:rsidR="00F5705F" w:rsidRPr="0098345A" w:rsidRDefault="00E910B4" w:rsidP="00F5705F">
      <w:pPr>
        <w:pStyle w:val="Heading2"/>
        <w:rPr>
          <w:rFonts w:cstheme="majorHAnsi"/>
        </w:rPr>
      </w:pPr>
      <w:bookmarkStart w:id="58" w:name="_Toc88819981"/>
      <w:bookmarkStart w:id="59" w:name="_Toc89347710"/>
      <w:r w:rsidRPr="0098345A">
        <w:rPr>
          <w:rFonts w:cstheme="majorHAnsi"/>
        </w:rPr>
        <w:lastRenderedPageBreak/>
        <w:t>Capacity Building</w:t>
      </w:r>
      <w:bookmarkEnd w:id="58"/>
      <w:bookmarkEnd w:id="59"/>
    </w:p>
    <w:p w14:paraId="1723404F" w14:textId="792B9868" w:rsidR="00F83AAB" w:rsidRPr="0098345A" w:rsidRDefault="00F83AAB" w:rsidP="00F83AAB">
      <w:pPr>
        <w:jc w:val="both"/>
        <w:rPr>
          <w:rFonts w:asciiTheme="majorHAnsi" w:eastAsia="Helvetica Neue" w:hAnsiTheme="majorHAnsi" w:cstheme="majorHAnsi"/>
        </w:rPr>
      </w:pPr>
      <w:r w:rsidRPr="0098345A">
        <w:rPr>
          <w:rFonts w:asciiTheme="majorHAnsi" w:hAnsiTheme="majorHAnsi" w:cstheme="majorHAnsi"/>
        </w:rPr>
        <w:t>Training and capability building measures are key needs of Pacific Island Member states. The PIDC Secretariat has an essential role to play to ensure Members’ needs are met with context-relevant and timely training. Essential to this is ensuring that Members can seek PIDC support and engage in RAM discussions to ensure that work plan activities match their needs.</w:t>
      </w:r>
      <w:r w:rsidRPr="0098345A">
        <w:rPr>
          <w:rFonts w:asciiTheme="majorHAnsi" w:eastAsia="Helvetica Neue" w:hAnsiTheme="majorHAnsi" w:cstheme="majorHAnsi"/>
        </w:rPr>
        <w:t xml:space="preserve"> </w:t>
      </w:r>
      <w:r w:rsidRPr="0098345A">
        <w:rPr>
          <w:rFonts w:asciiTheme="majorHAnsi" w:hAnsiTheme="majorHAnsi" w:cstheme="majorHAnsi"/>
        </w:rPr>
        <w:t xml:space="preserve">PIDC Secretariat will coordinate training and seek to consolidate training services to Members to minimise duplication, </w:t>
      </w:r>
      <w:r w:rsidR="008152AB">
        <w:rPr>
          <w:rFonts w:asciiTheme="majorHAnsi" w:hAnsiTheme="majorHAnsi" w:cstheme="majorHAnsi"/>
        </w:rPr>
        <w:t xml:space="preserve">or </w:t>
      </w:r>
      <w:r w:rsidRPr="0098345A">
        <w:rPr>
          <w:rFonts w:asciiTheme="majorHAnsi" w:hAnsiTheme="majorHAnsi" w:cstheme="majorHAnsi"/>
        </w:rPr>
        <w:t>training</w:t>
      </w:r>
      <w:r w:rsidR="008152AB">
        <w:rPr>
          <w:rFonts w:asciiTheme="majorHAnsi" w:hAnsiTheme="majorHAnsi" w:cstheme="majorHAnsi"/>
        </w:rPr>
        <w:t xml:space="preserve"> that is</w:t>
      </w:r>
      <w:r w:rsidRPr="0098345A">
        <w:rPr>
          <w:rFonts w:asciiTheme="majorHAnsi" w:hAnsiTheme="majorHAnsi" w:cstheme="majorHAnsi"/>
        </w:rPr>
        <w:t xml:space="preserve"> inconsistent with regional standards or best practices, or the provision of training that is not a Member priority. </w:t>
      </w:r>
    </w:p>
    <w:p w14:paraId="3E66CA7A" w14:textId="77777777" w:rsidR="00F83AAB" w:rsidRPr="0098345A" w:rsidRDefault="00F83AAB" w:rsidP="00F83AAB">
      <w:pPr>
        <w:jc w:val="both"/>
        <w:rPr>
          <w:rFonts w:asciiTheme="majorHAnsi" w:hAnsiTheme="majorHAnsi" w:cstheme="majorHAnsi"/>
        </w:rPr>
      </w:pPr>
    </w:p>
    <w:p w14:paraId="08727182" w14:textId="77777777" w:rsidR="00F83AAB" w:rsidRPr="0098345A" w:rsidRDefault="00F83AAB" w:rsidP="00F83AAB">
      <w:pPr>
        <w:jc w:val="both"/>
        <w:rPr>
          <w:rFonts w:asciiTheme="majorHAnsi" w:eastAsia="Helvetica Neue" w:hAnsiTheme="majorHAnsi" w:cstheme="majorHAnsi"/>
        </w:rPr>
      </w:pPr>
      <w:r w:rsidRPr="0098345A">
        <w:rPr>
          <w:rFonts w:asciiTheme="majorHAnsi" w:hAnsiTheme="majorHAnsi" w:cstheme="majorHAnsi"/>
        </w:rPr>
        <w:t>Proposed training activities will look to leverage where possible online communication technology although face to face engagement will still be sought for the most important PIDC training activities given its effectiveness in practical learning.</w:t>
      </w:r>
    </w:p>
    <w:p w14:paraId="29792AC5" w14:textId="77777777" w:rsidR="00F83AAB" w:rsidRPr="0098345A" w:rsidRDefault="00F83AAB" w:rsidP="00F83AAB">
      <w:pPr>
        <w:jc w:val="both"/>
        <w:rPr>
          <w:rFonts w:asciiTheme="majorHAnsi" w:eastAsia="Helvetica Neue" w:hAnsiTheme="majorHAnsi" w:cstheme="majorHAnsi"/>
        </w:rPr>
      </w:pPr>
    </w:p>
    <w:p w14:paraId="286A974B" w14:textId="764E7949" w:rsidR="00F83AAB" w:rsidRPr="0098345A" w:rsidRDefault="00F83AAB" w:rsidP="00F83AAB">
      <w:pPr>
        <w:jc w:val="both"/>
        <w:rPr>
          <w:rFonts w:asciiTheme="majorHAnsi" w:eastAsia="Helvetica Neue" w:hAnsiTheme="majorHAnsi" w:cstheme="majorHAnsi"/>
        </w:rPr>
      </w:pPr>
      <w:r w:rsidRPr="0098345A">
        <w:rPr>
          <w:rFonts w:asciiTheme="majorHAnsi" w:eastAsia="Helvetica Neue" w:hAnsiTheme="majorHAnsi" w:cstheme="majorHAnsi"/>
        </w:rPr>
        <w:t xml:space="preserve">Partnerships will continue to be important in securing priority thematic training for Members especially in coordinating with PIDC Member programmes such as the Hakili </w:t>
      </w:r>
      <w:r w:rsidR="00E12E48" w:rsidRPr="0098345A">
        <w:rPr>
          <w:rFonts w:asciiTheme="majorHAnsi" w:eastAsia="Helvetica Neue" w:hAnsiTheme="majorHAnsi" w:cstheme="majorHAnsi"/>
        </w:rPr>
        <w:t>Matagi</w:t>
      </w:r>
      <w:r w:rsidRPr="0098345A">
        <w:rPr>
          <w:rFonts w:asciiTheme="majorHAnsi" w:eastAsia="Helvetica Neue" w:hAnsiTheme="majorHAnsi" w:cstheme="majorHAnsi"/>
        </w:rPr>
        <w:t xml:space="preserve"> and International Border Cooperation Programme as well as organisations such as OCO, PICP, PTCCC, UNODC and UNHCR. </w:t>
      </w:r>
      <w:r w:rsidR="00724813" w:rsidRPr="0098345A">
        <w:rPr>
          <w:rFonts w:asciiTheme="majorHAnsi" w:eastAsia="Helvetica Neue" w:hAnsiTheme="majorHAnsi" w:cstheme="majorHAnsi"/>
        </w:rPr>
        <w:t>T</w:t>
      </w:r>
      <w:r w:rsidRPr="0098345A">
        <w:rPr>
          <w:rFonts w:asciiTheme="majorHAnsi" w:eastAsia="Helvetica Neue" w:hAnsiTheme="majorHAnsi" w:cstheme="majorHAnsi"/>
        </w:rPr>
        <w:t>hese training activities will continue to be coordinated through the PIDC Secretariat.</w:t>
      </w:r>
    </w:p>
    <w:p w14:paraId="4D43B201" w14:textId="77777777" w:rsidR="00F5705F" w:rsidRPr="0098345A" w:rsidRDefault="00F5705F" w:rsidP="00F5705F">
      <w:pPr>
        <w:rPr>
          <w:rFonts w:asciiTheme="majorHAnsi" w:eastAsia="Helvetica Neue" w:hAnsiTheme="majorHAnsi" w:cstheme="majorHAnsi"/>
        </w:rPr>
      </w:pPr>
    </w:p>
    <w:p w14:paraId="3910A3C2" w14:textId="7109C904" w:rsidR="00F5705F" w:rsidRPr="0098345A" w:rsidRDefault="00E910B4" w:rsidP="00F5705F">
      <w:pPr>
        <w:pStyle w:val="Heading3"/>
        <w:rPr>
          <w:rFonts w:cstheme="majorHAnsi"/>
        </w:rPr>
      </w:pPr>
      <w:bookmarkStart w:id="60" w:name="_Toc88819982"/>
      <w:bookmarkStart w:id="61" w:name="_Toc89347711"/>
      <w:r w:rsidRPr="0098345A">
        <w:rPr>
          <w:rFonts w:cstheme="majorHAnsi"/>
        </w:rPr>
        <w:t>Program Summary</w:t>
      </w:r>
      <w:bookmarkEnd w:id="60"/>
      <w:bookmarkEnd w:id="61"/>
      <w:r w:rsidR="00FC0F10" w:rsidRPr="0098345A">
        <w:rPr>
          <w:rFonts w:cstheme="majorHAnsi"/>
        </w:rPr>
        <w:t xml:space="preserve"> </w:t>
      </w:r>
    </w:p>
    <w:p w14:paraId="288159CB" w14:textId="3B8FEDD1" w:rsidR="00FA211A" w:rsidRDefault="00F83AAB" w:rsidP="00F83AAB">
      <w:pPr>
        <w:jc w:val="both"/>
        <w:rPr>
          <w:rFonts w:asciiTheme="majorHAnsi" w:hAnsiTheme="majorHAnsi" w:cstheme="majorHAnsi"/>
        </w:rPr>
      </w:pPr>
      <w:r w:rsidRPr="0098345A">
        <w:rPr>
          <w:rFonts w:asciiTheme="majorHAnsi" w:hAnsiTheme="majorHAnsi" w:cstheme="majorHAnsi"/>
        </w:rPr>
        <w:t>Capacity Building is one of the main activities that PIDC Members value from the organisation.</w:t>
      </w:r>
      <w:r w:rsidR="009D019B" w:rsidRPr="0098345A">
        <w:rPr>
          <w:rFonts w:asciiTheme="majorHAnsi" w:hAnsiTheme="majorHAnsi" w:cstheme="majorHAnsi"/>
        </w:rPr>
        <w:t xml:space="preserve"> </w:t>
      </w:r>
      <w:r w:rsidRPr="0098345A">
        <w:rPr>
          <w:rFonts w:asciiTheme="majorHAnsi" w:hAnsiTheme="majorHAnsi" w:cstheme="majorHAnsi"/>
        </w:rPr>
        <w:t>This program</w:t>
      </w:r>
      <w:r w:rsidR="009D019B" w:rsidRPr="0098345A">
        <w:rPr>
          <w:rFonts w:asciiTheme="majorHAnsi" w:hAnsiTheme="majorHAnsi" w:cstheme="majorHAnsi"/>
        </w:rPr>
        <w:t>, therefore,</w:t>
      </w:r>
      <w:r w:rsidRPr="0098345A">
        <w:rPr>
          <w:rFonts w:asciiTheme="majorHAnsi" w:hAnsiTheme="majorHAnsi" w:cstheme="majorHAnsi"/>
        </w:rPr>
        <w:t xml:space="preserve"> focuses on coordinating the provision of training, developing training at various levels tailored for PICT</w:t>
      </w:r>
      <w:r w:rsidR="0004125F">
        <w:rPr>
          <w:rFonts w:asciiTheme="majorHAnsi" w:hAnsiTheme="majorHAnsi" w:cstheme="majorHAnsi"/>
        </w:rPr>
        <w:t>s</w:t>
      </w:r>
      <w:r w:rsidRPr="0098345A">
        <w:rPr>
          <w:rFonts w:asciiTheme="majorHAnsi" w:hAnsiTheme="majorHAnsi" w:cstheme="majorHAnsi"/>
        </w:rPr>
        <w:t>, and building the capacity of Members to deliver training for its staff at the national level.</w:t>
      </w:r>
    </w:p>
    <w:p w14:paraId="6738485A" w14:textId="77777777" w:rsidR="00FA211A" w:rsidRDefault="00FA211A">
      <w:pPr>
        <w:rPr>
          <w:rFonts w:asciiTheme="majorHAnsi" w:hAnsiTheme="majorHAnsi" w:cstheme="majorHAnsi"/>
        </w:rPr>
      </w:pPr>
      <w:r>
        <w:rPr>
          <w:rFonts w:asciiTheme="majorHAnsi" w:hAnsiTheme="majorHAnsi" w:cstheme="majorHAnsi"/>
        </w:rPr>
        <w:br w:type="page"/>
      </w:r>
    </w:p>
    <w:p w14:paraId="5B140A39" w14:textId="77777777" w:rsidR="00F83AAB" w:rsidRDefault="00F83AAB" w:rsidP="00F83AAB">
      <w:pPr>
        <w:jc w:val="both"/>
        <w:rPr>
          <w:rFonts w:asciiTheme="majorHAnsi" w:hAnsiTheme="majorHAnsi" w:cstheme="majorHAnsi"/>
        </w:rPr>
      </w:pPr>
    </w:p>
    <w:p w14:paraId="78DBBCDD" w14:textId="20E95BCE" w:rsidR="002B0AA4" w:rsidRDefault="002B0AA4" w:rsidP="00F83AAB">
      <w:pPr>
        <w:jc w:val="both"/>
        <w:rPr>
          <w:rFonts w:asciiTheme="majorHAnsi" w:hAnsiTheme="majorHAnsi" w:cstheme="majorHAnsi"/>
        </w:rPr>
      </w:pPr>
    </w:p>
    <w:tbl>
      <w:tblPr>
        <w:tblStyle w:val="TableGrid"/>
        <w:tblW w:w="9464" w:type="dxa"/>
        <w:tblLook w:val="04A0" w:firstRow="1" w:lastRow="0" w:firstColumn="1" w:lastColumn="0" w:noHBand="0" w:noVBand="1"/>
      </w:tblPr>
      <w:tblGrid>
        <w:gridCol w:w="1809"/>
        <w:gridCol w:w="284"/>
        <w:gridCol w:w="7371"/>
      </w:tblGrid>
      <w:tr w:rsidR="002B0AA4" w:rsidRPr="0036388C" w14:paraId="5ED32829" w14:textId="77777777" w:rsidTr="002B0AA4">
        <w:trPr>
          <w:trHeight w:val="393"/>
          <w:tblHeader/>
        </w:trPr>
        <w:tc>
          <w:tcPr>
            <w:tcW w:w="1809" w:type="dxa"/>
            <w:tcBorders>
              <w:top w:val="single" w:sz="4" w:space="0" w:color="auto"/>
              <w:left w:val="single" w:sz="4" w:space="0" w:color="auto"/>
              <w:bottom w:val="single" w:sz="4" w:space="0" w:color="auto"/>
              <w:right w:val="single" w:sz="4" w:space="0" w:color="auto"/>
            </w:tcBorders>
          </w:tcPr>
          <w:p w14:paraId="1F03F5B5" w14:textId="77777777" w:rsidR="002B0AA4" w:rsidRPr="005C34AD" w:rsidRDefault="002B0AA4" w:rsidP="00D82C69">
            <w:pPr>
              <w:ind w:right="-368"/>
              <w:rPr>
                <w:rFonts w:asciiTheme="majorHAnsi" w:hAnsiTheme="majorHAnsi" w:cstheme="majorHAnsi"/>
                <w:b/>
                <w:bCs/>
              </w:rPr>
            </w:pPr>
            <w:r w:rsidRPr="005C34AD">
              <w:rPr>
                <w:rFonts w:asciiTheme="majorHAnsi" w:hAnsiTheme="majorHAnsi" w:cstheme="majorHAnsi"/>
                <w:b/>
                <w:bCs/>
              </w:rPr>
              <w:t>Themes</w:t>
            </w:r>
          </w:p>
        </w:tc>
        <w:tc>
          <w:tcPr>
            <w:tcW w:w="284" w:type="dxa"/>
            <w:tcBorders>
              <w:top w:val="nil"/>
              <w:left w:val="single" w:sz="4" w:space="0" w:color="auto"/>
              <w:bottom w:val="nil"/>
              <w:right w:val="single" w:sz="4" w:space="0" w:color="auto"/>
            </w:tcBorders>
          </w:tcPr>
          <w:p w14:paraId="75F5D44D" w14:textId="77777777" w:rsidR="002B0AA4" w:rsidRPr="005C34AD" w:rsidRDefault="002B0AA4" w:rsidP="00D82C69">
            <w:pPr>
              <w:ind w:left="360"/>
              <w:jc w:val="center"/>
              <w:rPr>
                <w:rFonts w:asciiTheme="majorHAnsi" w:hAnsiTheme="majorHAnsi" w:cstheme="majorHAnsi"/>
                <w:b/>
                <w:bCs/>
                <w:lang w:val="en-GB"/>
              </w:rPr>
            </w:pPr>
          </w:p>
        </w:tc>
        <w:tc>
          <w:tcPr>
            <w:tcW w:w="7371" w:type="dxa"/>
            <w:tcBorders>
              <w:right w:val="single" w:sz="4" w:space="0" w:color="auto"/>
            </w:tcBorders>
          </w:tcPr>
          <w:p w14:paraId="72DE8CF9" w14:textId="77777777" w:rsidR="002B0AA4" w:rsidRPr="005C34AD" w:rsidRDefault="002B0AA4" w:rsidP="00D82C69">
            <w:pPr>
              <w:tabs>
                <w:tab w:val="left" w:pos="559"/>
              </w:tabs>
              <w:jc w:val="center"/>
              <w:rPr>
                <w:rFonts w:asciiTheme="majorHAnsi" w:hAnsiTheme="majorHAnsi" w:cstheme="majorHAnsi"/>
                <w:b/>
                <w:bCs/>
              </w:rPr>
            </w:pPr>
            <w:r w:rsidRPr="005C34AD">
              <w:rPr>
                <w:rFonts w:asciiTheme="majorHAnsi" w:hAnsiTheme="majorHAnsi" w:cstheme="majorHAnsi"/>
                <w:b/>
                <w:bCs/>
              </w:rPr>
              <w:t>Capacity Building</w:t>
            </w:r>
          </w:p>
        </w:tc>
      </w:tr>
      <w:tr w:rsidR="002B0AA4" w:rsidRPr="0036388C" w14:paraId="183F873E" w14:textId="77777777" w:rsidTr="002B0AA4">
        <w:tc>
          <w:tcPr>
            <w:tcW w:w="1809" w:type="dxa"/>
            <w:tcBorders>
              <w:top w:val="single" w:sz="4" w:space="0" w:color="auto"/>
              <w:left w:val="single" w:sz="4" w:space="0" w:color="auto"/>
              <w:bottom w:val="single" w:sz="4" w:space="0" w:color="auto"/>
              <w:right w:val="single" w:sz="4" w:space="0" w:color="auto"/>
            </w:tcBorders>
          </w:tcPr>
          <w:p w14:paraId="65B8A8E6" w14:textId="77777777" w:rsidR="002B0AA4" w:rsidRPr="0036388C" w:rsidRDefault="002B0AA4" w:rsidP="00D82C69">
            <w:pPr>
              <w:ind w:right="-368"/>
              <w:rPr>
                <w:rFonts w:asciiTheme="majorHAnsi" w:hAnsiTheme="majorHAnsi" w:cstheme="majorHAnsi"/>
              </w:rPr>
            </w:pPr>
            <w:r w:rsidRPr="0036388C">
              <w:rPr>
                <w:rFonts w:asciiTheme="majorHAnsi" w:hAnsiTheme="majorHAnsi" w:cstheme="majorHAnsi"/>
              </w:rPr>
              <w:t>Long Term</w:t>
            </w:r>
          </w:p>
          <w:p w14:paraId="783470FE" w14:textId="77777777" w:rsidR="002B0AA4" w:rsidRPr="0036388C" w:rsidRDefault="002B0AA4" w:rsidP="00D82C69">
            <w:pPr>
              <w:ind w:right="-368"/>
              <w:rPr>
                <w:rFonts w:asciiTheme="majorHAnsi" w:hAnsiTheme="majorHAnsi" w:cstheme="majorHAnsi"/>
              </w:rPr>
            </w:pPr>
            <w:r w:rsidRPr="0036388C">
              <w:rPr>
                <w:rFonts w:asciiTheme="majorHAnsi" w:hAnsiTheme="majorHAnsi" w:cstheme="majorHAnsi"/>
              </w:rPr>
              <w:t>Outcomes</w:t>
            </w:r>
          </w:p>
        </w:tc>
        <w:tc>
          <w:tcPr>
            <w:tcW w:w="284" w:type="dxa"/>
            <w:tcBorders>
              <w:top w:val="nil"/>
              <w:left w:val="single" w:sz="4" w:space="0" w:color="auto"/>
              <w:bottom w:val="nil"/>
              <w:right w:val="single" w:sz="4" w:space="0" w:color="auto"/>
            </w:tcBorders>
          </w:tcPr>
          <w:p w14:paraId="0EDFC0A1" w14:textId="77777777" w:rsidR="002B0AA4" w:rsidRPr="0036388C" w:rsidRDefault="002B0AA4" w:rsidP="00D82C69">
            <w:pPr>
              <w:ind w:left="360"/>
              <w:contextualSpacing/>
              <w:rPr>
                <w:rFonts w:asciiTheme="majorHAnsi" w:hAnsiTheme="majorHAnsi" w:cstheme="majorHAnsi"/>
              </w:rPr>
            </w:pPr>
          </w:p>
        </w:tc>
        <w:tc>
          <w:tcPr>
            <w:tcW w:w="7371" w:type="dxa"/>
            <w:tcBorders>
              <w:right w:val="single" w:sz="4" w:space="0" w:color="auto"/>
            </w:tcBorders>
          </w:tcPr>
          <w:p w14:paraId="38ED99CF" w14:textId="77777777" w:rsidR="002B0AA4" w:rsidRPr="0036388C" w:rsidRDefault="002B0AA4" w:rsidP="002B0AA4">
            <w:pPr>
              <w:pStyle w:val="ListParagraph"/>
              <w:numPr>
                <w:ilvl w:val="0"/>
                <w:numId w:val="7"/>
              </w:numPr>
              <w:contextualSpacing/>
              <w:rPr>
                <w:rFonts w:asciiTheme="majorHAnsi" w:eastAsia="Arial Unicode MS" w:hAnsiTheme="majorHAnsi" w:cstheme="majorHAnsi"/>
                <w:color w:val="auto"/>
                <w:lang w:val="en-AU"/>
              </w:rPr>
            </w:pPr>
            <w:r w:rsidRPr="0036388C">
              <w:rPr>
                <w:rFonts w:asciiTheme="majorHAnsi" w:eastAsia="Arial Unicode MS" w:hAnsiTheme="majorHAnsi" w:cstheme="majorHAnsi"/>
                <w:color w:val="auto"/>
                <w:lang w:val="en-AU"/>
              </w:rPr>
              <w:t>Best and emerging regional and international practices adopted</w:t>
            </w:r>
          </w:p>
          <w:p w14:paraId="0E327251" w14:textId="77777777" w:rsidR="002B0AA4" w:rsidRPr="0036388C" w:rsidRDefault="002B0AA4" w:rsidP="002B0AA4">
            <w:pPr>
              <w:pStyle w:val="ListParagraph"/>
              <w:numPr>
                <w:ilvl w:val="0"/>
                <w:numId w:val="7"/>
              </w:numPr>
              <w:contextualSpacing/>
              <w:rPr>
                <w:rFonts w:asciiTheme="majorHAnsi" w:eastAsia="Arial Unicode MS" w:hAnsiTheme="majorHAnsi" w:cstheme="majorHAnsi"/>
                <w:color w:val="auto"/>
                <w:lang w:val="en-AU"/>
              </w:rPr>
            </w:pPr>
            <w:r w:rsidRPr="0036388C">
              <w:rPr>
                <w:rFonts w:asciiTheme="majorHAnsi" w:eastAsia="Arial Unicode MS" w:hAnsiTheme="majorHAnsi" w:cstheme="majorHAnsi"/>
                <w:color w:val="auto"/>
                <w:lang w:val="en-AU"/>
              </w:rPr>
              <w:t>Increased professional and technical capacity for Immigration workforce and greater retention</w:t>
            </w:r>
          </w:p>
          <w:p w14:paraId="40585848" w14:textId="77777777" w:rsidR="002B0AA4" w:rsidRPr="0036388C" w:rsidRDefault="002B0AA4" w:rsidP="002B0AA4">
            <w:pPr>
              <w:pStyle w:val="ListParagraph"/>
              <w:numPr>
                <w:ilvl w:val="0"/>
                <w:numId w:val="7"/>
              </w:numPr>
              <w:contextualSpacing/>
              <w:rPr>
                <w:rFonts w:asciiTheme="majorHAnsi" w:hAnsiTheme="majorHAnsi" w:cstheme="majorHAnsi"/>
              </w:rPr>
            </w:pPr>
            <w:r w:rsidRPr="0036388C">
              <w:rPr>
                <w:rFonts w:asciiTheme="majorHAnsi" w:eastAsia="Arial Unicode MS" w:hAnsiTheme="majorHAnsi" w:cstheme="majorHAnsi"/>
                <w:color w:val="auto"/>
                <w:lang w:val="en-AU"/>
              </w:rPr>
              <w:t>Increased security and mobility through capacity building</w:t>
            </w:r>
          </w:p>
        </w:tc>
      </w:tr>
      <w:tr w:rsidR="002B0AA4" w:rsidRPr="0036388C" w14:paraId="60FC2B2B" w14:textId="77777777" w:rsidTr="002B1E06">
        <w:trPr>
          <w:trHeight w:val="1904"/>
        </w:trPr>
        <w:tc>
          <w:tcPr>
            <w:tcW w:w="1809" w:type="dxa"/>
            <w:tcBorders>
              <w:top w:val="single" w:sz="4" w:space="0" w:color="auto"/>
              <w:left w:val="single" w:sz="4" w:space="0" w:color="auto"/>
              <w:bottom w:val="single" w:sz="4" w:space="0" w:color="auto"/>
              <w:right w:val="single" w:sz="4" w:space="0" w:color="auto"/>
            </w:tcBorders>
          </w:tcPr>
          <w:p w14:paraId="58341B21" w14:textId="77777777" w:rsidR="002B0AA4" w:rsidRPr="0036388C" w:rsidRDefault="002B0AA4" w:rsidP="00D82C69">
            <w:pPr>
              <w:ind w:right="-368"/>
              <w:rPr>
                <w:rFonts w:asciiTheme="majorHAnsi" w:hAnsiTheme="majorHAnsi" w:cstheme="majorHAnsi"/>
              </w:rPr>
            </w:pPr>
            <w:r w:rsidRPr="0036388C">
              <w:rPr>
                <w:rFonts w:asciiTheme="majorHAnsi" w:hAnsiTheme="majorHAnsi" w:cstheme="majorHAnsi"/>
              </w:rPr>
              <w:t>Short / Medium Term Outcomes</w:t>
            </w:r>
          </w:p>
        </w:tc>
        <w:tc>
          <w:tcPr>
            <w:tcW w:w="284" w:type="dxa"/>
            <w:tcBorders>
              <w:top w:val="nil"/>
              <w:left w:val="single" w:sz="4" w:space="0" w:color="auto"/>
              <w:bottom w:val="nil"/>
              <w:right w:val="single" w:sz="4" w:space="0" w:color="auto"/>
            </w:tcBorders>
          </w:tcPr>
          <w:p w14:paraId="6201B760" w14:textId="77777777" w:rsidR="002B0AA4" w:rsidRPr="0036388C" w:rsidRDefault="002B0AA4" w:rsidP="00D82C69">
            <w:pPr>
              <w:ind w:left="360"/>
              <w:rPr>
                <w:rFonts w:asciiTheme="majorHAnsi" w:hAnsiTheme="majorHAnsi" w:cstheme="majorHAnsi"/>
                <w:highlight w:val="yellow"/>
                <w:lang w:val="en-GB"/>
              </w:rPr>
            </w:pPr>
          </w:p>
        </w:tc>
        <w:tc>
          <w:tcPr>
            <w:tcW w:w="7371" w:type="dxa"/>
            <w:tcBorders>
              <w:right w:val="single" w:sz="4" w:space="0" w:color="auto"/>
            </w:tcBorders>
          </w:tcPr>
          <w:p w14:paraId="76E4B769" w14:textId="77777777" w:rsidR="002B0AA4" w:rsidRPr="0036388C" w:rsidRDefault="002B0AA4" w:rsidP="002B0AA4">
            <w:pPr>
              <w:numPr>
                <w:ilvl w:val="0"/>
                <w:numId w:val="8"/>
              </w:numPr>
              <w:spacing w:before="100" w:beforeAutospacing="1" w:after="100" w:afterAutospacing="1"/>
              <w:rPr>
                <w:rFonts w:asciiTheme="majorHAnsi" w:hAnsiTheme="majorHAnsi" w:cstheme="majorHAnsi"/>
              </w:rPr>
            </w:pPr>
            <w:r w:rsidRPr="0036388C">
              <w:rPr>
                <w:rFonts w:asciiTheme="majorHAnsi" w:hAnsiTheme="majorHAnsi" w:cstheme="majorHAnsi"/>
              </w:rPr>
              <w:t>Increased regional capacity and coordination</w:t>
            </w:r>
          </w:p>
          <w:p w14:paraId="3F5D39AC" w14:textId="07E1D05B" w:rsidR="002B0AA4" w:rsidRDefault="002B0AA4" w:rsidP="002B0AA4">
            <w:pPr>
              <w:numPr>
                <w:ilvl w:val="0"/>
                <w:numId w:val="8"/>
              </w:numPr>
              <w:spacing w:before="100" w:beforeAutospacing="1" w:after="100" w:afterAutospacing="1"/>
              <w:rPr>
                <w:rFonts w:asciiTheme="majorHAnsi" w:hAnsiTheme="majorHAnsi" w:cstheme="majorHAnsi"/>
              </w:rPr>
            </w:pPr>
            <w:r w:rsidRPr="0036388C">
              <w:rPr>
                <w:rFonts w:asciiTheme="majorHAnsi" w:hAnsiTheme="majorHAnsi" w:cstheme="majorHAnsi"/>
              </w:rPr>
              <w:t>Increased efficiency of operations</w:t>
            </w:r>
          </w:p>
          <w:p w14:paraId="7D02D7EB" w14:textId="0A0044AA" w:rsidR="00F11CB0" w:rsidRPr="0036388C" w:rsidRDefault="00F11CB0" w:rsidP="002B0AA4">
            <w:pPr>
              <w:numPr>
                <w:ilvl w:val="0"/>
                <w:numId w:val="8"/>
              </w:numPr>
              <w:spacing w:before="100" w:beforeAutospacing="1" w:after="100" w:afterAutospacing="1"/>
              <w:rPr>
                <w:rFonts w:asciiTheme="majorHAnsi" w:hAnsiTheme="majorHAnsi" w:cstheme="majorHAnsi"/>
              </w:rPr>
            </w:pPr>
            <w:r>
              <w:rPr>
                <w:rFonts w:asciiTheme="majorHAnsi" w:hAnsiTheme="majorHAnsi" w:cstheme="majorHAnsi"/>
              </w:rPr>
              <w:t>Increased officer initiative and capacity for independent work</w:t>
            </w:r>
          </w:p>
          <w:p w14:paraId="4AD5491B" w14:textId="77777777" w:rsidR="002B0AA4" w:rsidRPr="0036388C" w:rsidRDefault="002B0AA4" w:rsidP="002B0AA4">
            <w:pPr>
              <w:numPr>
                <w:ilvl w:val="0"/>
                <w:numId w:val="8"/>
              </w:numPr>
              <w:spacing w:before="100" w:beforeAutospacing="1" w:after="100" w:afterAutospacing="1"/>
              <w:rPr>
                <w:rFonts w:asciiTheme="majorHAnsi" w:hAnsiTheme="majorHAnsi" w:cstheme="majorHAnsi"/>
              </w:rPr>
            </w:pPr>
            <w:r w:rsidRPr="0036388C">
              <w:rPr>
                <w:rFonts w:asciiTheme="majorHAnsi" w:hAnsiTheme="majorHAnsi" w:cstheme="majorHAnsi"/>
              </w:rPr>
              <w:t>Increased officer morale</w:t>
            </w:r>
          </w:p>
          <w:p w14:paraId="7362628D" w14:textId="77777777" w:rsidR="002B0AA4" w:rsidRPr="0036388C" w:rsidRDefault="002B0AA4" w:rsidP="002B0AA4">
            <w:pPr>
              <w:numPr>
                <w:ilvl w:val="0"/>
                <w:numId w:val="8"/>
              </w:numPr>
              <w:spacing w:before="100" w:beforeAutospacing="1" w:after="100" w:afterAutospacing="1"/>
              <w:rPr>
                <w:rFonts w:asciiTheme="majorHAnsi" w:hAnsiTheme="majorHAnsi" w:cstheme="majorHAnsi"/>
              </w:rPr>
            </w:pPr>
            <w:r w:rsidRPr="0036388C">
              <w:rPr>
                <w:rFonts w:asciiTheme="majorHAnsi" w:hAnsiTheme="majorHAnsi" w:cstheme="majorHAnsi"/>
              </w:rPr>
              <w:t>Ongoing education and capacity increased for Agencies staff</w:t>
            </w:r>
          </w:p>
          <w:p w14:paraId="206BC1F2" w14:textId="77777777" w:rsidR="002B0AA4" w:rsidRPr="0036388C" w:rsidRDefault="002B0AA4" w:rsidP="002B0AA4">
            <w:pPr>
              <w:numPr>
                <w:ilvl w:val="0"/>
                <w:numId w:val="8"/>
              </w:numPr>
              <w:spacing w:before="100" w:beforeAutospacing="1" w:after="100" w:afterAutospacing="1"/>
              <w:rPr>
                <w:rFonts w:asciiTheme="majorHAnsi" w:hAnsiTheme="majorHAnsi" w:cstheme="majorHAnsi"/>
              </w:rPr>
            </w:pPr>
            <w:r w:rsidRPr="0036388C">
              <w:rPr>
                <w:rFonts w:asciiTheme="majorHAnsi" w:hAnsiTheme="majorHAnsi" w:cstheme="majorHAnsi"/>
              </w:rPr>
              <w:t>Improved border enforcement and intelligence capabilities</w:t>
            </w:r>
          </w:p>
        </w:tc>
      </w:tr>
      <w:tr w:rsidR="002B0AA4" w:rsidRPr="0036388C" w14:paraId="659A74F7" w14:textId="77777777" w:rsidTr="002B0AA4">
        <w:tc>
          <w:tcPr>
            <w:tcW w:w="1809" w:type="dxa"/>
            <w:tcBorders>
              <w:top w:val="single" w:sz="4" w:space="0" w:color="auto"/>
              <w:left w:val="single" w:sz="4" w:space="0" w:color="auto"/>
              <w:bottom w:val="single" w:sz="4" w:space="0" w:color="auto"/>
              <w:right w:val="single" w:sz="4" w:space="0" w:color="auto"/>
            </w:tcBorders>
          </w:tcPr>
          <w:p w14:paraId="4510EAAF" w14:textId="77777777" w:rsidR="002B0AA4" w:rsidRPr="0036388C" w:rsidRDefault="002B0AA4" w:rsidP="00D82C69">
            <w:pPr>
              <w:ind w:right="-368"/>
              <w:rPr>
                <w:rFonts w:asciiTheme="majorHAnsi" w:hAnsiTheme="majorHAnsi" w:cstheme="majorHAnsi"/>
              </w:rPr>
            </w:pPr>
            <w:r w:rsidRPr="0036388C">
              <w:rPr>
                <w:rFonts w:asciiTheme="majorHAnsi" w:hAnsiTheme="majorHAnsi" w:cstheme="majorHAnsi"/>
              </w:rPr>
              <w:t>Indicators</w:t>
            </w:r>
          </w:p>
        </w:tc>
        <w:tc>
          <w:tcPr>
            <w:tcW w:w="284" w:type="dxa"/>
            <w:tcBorders>
              <w:top w:val="nil"/>
              <w:left w:val="single" w:sz="4" w:space="0" w:color="auto"/>
              <w:bottom w:val="nil"/>
              <w:right w:val="single" w:sz="4" w:space="0" w:color="auto"/>
            </w:tcBorders>
          </w:tcPr>
          <w:p w14:paraId="35082227" w14:textId="77777777" w:rsidR="002B0AA4" w:rsidRPr="0036388C" w:rsidRDefault="002B0AA4" w:rsidP="00D82C69">
            <w:pPr>
              <w:ind w:left="360"/>
              <w:contextualSpacing/>
              <w:rPr>
                <w:rFonts w:asciiTheme="majorHAnsi" w:hAnsiTheme="majorHAnsi" w:cstheme="majorHAnsi"/>
              </w:rPr>
            </w:pPr>
          </w:p>
        </w:tc>
        <w:tc>
          <w:tcPr>
            <w:tcW w:w="7371" w:type="dxa"/>
            <w:tcBorders>
              <w:right w:val="single" w:sz="4" w:space="0" w:color="auto"/>
            </w:tcBorders>
          </w:tcPr>
          <w:p w14:paraId="1412FF32" w14:textId="77777777" w:rsidR="002B0AA4" w:rsidRPr="0036388C" w:rsidRDefault="002B0AA4" w:rsidP="002B0AA4">
            <w:pPr>
              <w:numPr>
                <w:ilvl w:val="0"/>
                <w:numId w:val="8"/>
              </w:numPr>
              <w:ind w:left="357" w:hanging="357"/>
              <w:rPr>
                <w:rFonts w:asciiTheme="majorHAnsi" w:hAnsiTheme="majorHAnsi" w:cstheme="majorHAnsi"/>
              </w:rPr>
            </w:pPr>
            <w:r w:rsidRPr="0036388C">
              <w:rPr>
                <w:rFonts w:asciiTheme="majorHAnsi" w:hAnsiTheme="majorHAnsi" w:cstheme="majorHAnsi"/>
              </w:rPr>
              <w:t>PIDC able to show training undertaken by PIDC Members</w:t>
            </w:r>
          </w:p>
          <w:p w14:paraId="37D4F084" w14:textId="77777777" w:rsidR="002B0AA4" w:rsidRPr="0036388C" w:rsidRDefault="002B0AA4" w:rsidP="002B0AA4">
            <w:pPr>
              <w:numPr>
                <w:ilvl w:val="0"/>
                <w:numId w:val="8"/>
              </w:numPr>
              <w:ind w:left="357" w:hanging="357"/>
              <w:rPr>
                <w:rFonts w:asciiTheme="majorHAnsi" w:hAnsiTheme="majorHAnsi" w:cstheme="majorHAnsi"/>
              </w:rPr>
            </w:pPr>
            <w:r w:rsidRPr="0036388C">
              <w:rPr>
                <w:rFonts w:asciiTheme="majorHAnsi" w:hAnsiTheme="majorHAnsi" w:cstheme="majorHAnsi"/>
              </w:rPr>
              <w:t>Communities of practice self-sufficient and self-organising by 2022</w:t>
            </w:r>
          </w:p>
          <w:p w14:paraId="7F1BB923" w14:textId="77777777" w:rsidR="002B0AA4" w:rsidRPr="0036388C" w:rsidRDefault="002B0AA4" w:rsidP="002B0AA4">
            <w:pPr>
              <w:numPr>
                <w:ilvl w:val="0"/>
                <w:numId w:val="8"/>
              </w:numPr>
              <w:ind w:left="357" w:hanging="357"/>
              <w:rPr>
                <w:rFonts w:asciiTheme="majorHAnsi" w:hAnsiTheme="majorHAnsi" w:cstheme="majorHAnsi"/>
              </w:rPr>
            </w:pPr>
            <w:r w:rsidRPr="0036388C">
              <w:rPr>
                <w:rFonts w:asciiTheme="majorHAnsi" w:hAnsiTheme="majorHAnsi" w:cstheme="majorHAnsi"/>
              </w:rPr>
              <w:t>PIDC Members establish/ strengthen national training programs</w:t>
            </w:r>
          </w:p>
        </w:tc>
      </w:tr>
      <w:tr w:rsidR="002B0AA4" w:rsidRPr="0036388C" w14:paraId="3E3791C9" w14:textId="77777777" w:rsidTr="002B0AA4">
        <w:tc>
          <w:tcPr>
            <w:tcW w:w="1809" w:type="dxa"/>
            <w:tcBorders>
              <w:top w:val="single" w:sz="4" w:space="0" w:color="auto"/>
              <w:left w:val="single" w:sz="4" w:space="0" w:color="auto"/>
              <w:bottom w:val="single" w:sz="4" w:space="0" w:color="auto"/>
              <w:right w:val="single" w:sz="4" w:space="0" w:color="auto"/>
            </w:tcBorders>
          </w:tcPr>
          <w:p w14:paraId="71860E4E" w14:textId="5651FC03" w:rsidR="002B0AA4" w:rsidRPr="0036388C" w:rsidRDefault="002B0AA4" w:rsidP="00D82C69">
            <w:pPr>
              <w:ind w:right="-368"/>
              <w:rPr>
                <w:rFonts w:asciiTheme="majorHAnsi" w:hAnsiTheme="majorHAnsi" w:cstheme="majorHAnsi"/>
              </w:rPr>
            </w:pPr>
            <w:r w:rsidRPr="0036388C">
              <w:rPr>
                <w:rFonts w:asciiTheme="majorHAnsi" w:hAnsiTheme="majorHAnsi" w:cstheme="majorHAnsi"/>
              </w:rPr>
              <w:t>Approaches</w:t>
            </w:r>
          </w:p>
        </w:tc>
        <w:tc>
          <w:tcPr>
            <w:tcW w:w="284" w:type="dxa"/>
            <w:tcBorders>
              <w:top w:val="nil"/>
              <w:left w:val="single" w:sz="4" w:space="0" w:color="auto"/>
              <w:bottom w:val="nil"/>
              <w:right w:val="single" w:sz="4" w:space="0" w:color="auto"/>
            </w:tcBorders>
          </w:tcPr>
          <w:p w14:paraId="3EDFB9BA" w14:textId="77777777" w:rsidR="002B0AA4" w:rsidRPr="0036388C" w:rsidRDefault="002B0AA4" w:rsidP="00D82C69">
            <w:pPr>
              <w:ind w:left="360"/>
              <w:contextualSpacing/>
              <w:rPr>
                <w:rFonts w:asciiTheme="majorHAnsi" w:hAnsiTheme="majorHAnsi" w:cstheme="majorHAnsi"/>
              </w:rPr>
            </w:pPr>
          </w:p>
        </w:tc>
        <w:tc>
          <w:tcPr>
            <w:tcW w:w="7371" w:type="dxa"/>
            <w:tcBorders>
              <w:right w:val="single" w:sz="4" w:space="0" w:color="auto"/>
            </w:tcBorders>
          </w:tcPr>
          <w:p w14:paraId="27E4E3EC" w14:textId="77777777" w:rsidR="002B0AA4" w:rsidRPr="0036388C" w:rsidRDefault="002B0AA4" w:rsidP="002B0AA4">
            <w:pPr>
              <w:numPr>
                <w:ilvl w:val="0"/>
                <w:numId w:val="8"/>
              </w:numPr>
              <w:ind w:left="357" w:hanging="357"/>
              <w:rPr>
                <w:rFonts w:asciiTheme="majorHAnsi" w:hAnsiTheme="majorHAnsi" w:cstheme="majorHAnsi"/>
              </w:rPr>
            </w:pPr>
            <w:r w:rsidRPr="0036388C">
              <w:rPr>
                <w:rFonts w:asciiTheme="majorHAnsi" w:hAnsiTheme="majorHAnsi" w:cstheme="majorHAnsi"/>
              </w:rPr>
              <w:t>Training and curriculum establishment, for context appropriate training</w:t>
            </w:r>
          </w:p>
          <w:p w14:paraId="130895ED" w14:textId="77777777" w:rsidR="002B0AA4" w:rsidRPr="0036388C" w:rsidRDefault="002B0AA4" w:rsidP="002B0AA4">
            <w:pPr>
              <w:numPr>
                <w:ilvl w:val="0"/>
                <w:numId w:val="8"/>
              </w:numPr>
              <w:ind w:left="357" w:hanging="357"/>
              <w:rPr>
                <w:rFonts w:asciiTheme="majorHAnsi" w:hAnsiTheme="majorHAnsi" w:cstheme="majorHAnsi"/>
              </w:rPr>
            </w:pPr>
            <w:r w:rsidRPr="0036388C">
              <w:rPr>
                <w:rFonts w:asciiTheme="majorHAnsi" w:hAnsiTheme="majorHAnsi" w:cstheme="majorHAnsi"/>
              </w:rPr>
              <w:t>Training coordination to avoid duplication</w:t>
            </w:r>
          </w:p>
          <w:p w14:paraId="4B6C599F" w14:textId="77777777" w:rsidR="002B0AA4" w:rsidRPr="0036388C" w:rsidRDefault="002B0AA4" w:rsidP="002B0AA4">
            <w:pPr>
              <w:numPr>
                <w:ilvl w:val="0"/>
                <w:numId w:val="8"/>
              </w:numPr>
              <w:ind w:left="357" w:hanging="357"/>
              <w:rPr>
                <w:rFonts w:asciiTheme="majorHAnsi" w:hAnsiTheme="majorHAnsi" w:cstheme="majorHAnsi"/>
              </w:rPr>
            </w:pPr>
            <w:r w:rsidRPr="0036388C">
              <w:rPr>
                <w:rFonts w:asciiTheme="majorHAnsi" w:hAnsiTheme="majorHAnsi" w:cstheme="majorHAnsi"/>
              </w:rPr>
              <w:t>Members to refer to PIDC support to ensure activities (e.g., training) matches standards</w:t>
            </w:r>
          </w:p>
          <w:p w14:paraId="16B70F44" w14:textId="77777777" w:rsidR="002B0AA4" w:rsidRPr="0036388C" w:rsidRDefault="002B0AA4" w:rsidP="002B0AA4">
            <w:pPr>
              <w:numPr>
                <w:ilvl w:val="0"/>
                <w:numId w:val="8"/>
              </w:numPr>
              <w:ind w:left="357" w:hanging="357"/>
              <w:rPr>
                <w:rFonts w:asciiTheme="majorHAnsi" w:hAnsiTheme="majorHAnsi" w:cstheme="majorHAnsi"/>
              </w:rPr>
            </w:pPr>
            <w:r w:rsidRPr="0036388C">
              <w:rPr>
                <w:rFonts w:asciiTheme="majorHAnsi" w:hAnsiTheme="majorHAnsi" w:cstheme="majorHAnsi"/>
              </w:rPr>
              <w:t>Support forum, interest groups and other connections to Agency workforce</w:t>
            </w:r>
          </w:p>
          <w:p w14:paraId="07D169C4" w14:textId="77777777" w:rsidR="002B0AA4" w:rsidRPr="0036388C" w:rsidRDefault="002B0AA4" w:rsidP="00D82C69">
            <w:pPr>
              <w:pStyle w:val="ListParagraph"/>
              <w:numPr>
                <w:ilvl w:val="0"/>
                <w:numId w:val="5"/>
              </w:numPr>
              <w:contextualSpacing/>
              <w:rPr>
                <w:rFonts w:asciiTheme="majorHAnsi" w:eastAsia="Arial Unicode MS" w:hAnsiTheme="majorHAnsi" w:cstheme="majorHAnsi"/>
                <w:color w:val="auto"/>
                <w:lang w:val="en-AU"/>
              </w:rPr>
            </w:pPr>
            <w:r w:rsidRPr="0036388C">
              <w:rPr>
                <w:rFonts w:asciiTheme="majorHAnsi" w:hAnsiTheme="majorHAnsi" w:cstheme="majorHAnsi"/>
              </w:rPr>
              <w:t>Work with donors to support training activities</w:t>
            </w:r>
          </w:p>
          <w:p w14:paraId="07D33150" w14:textId="77777777" w:rsidR="002B0AA4" w:rsidRPr="0036388C" w:rsidRDefault="002B0AA4" w:rsidP="00D82C69">
            <w:pPr>
              <w:pStyle w:val="ListParagraph"/>
              <w:numPr>
                <w:ilvl w:val="0"/>
                <w:numId w:val="5"/>
              </w:numPr>
              <w:contextualSpacing/>
              <w:rPr>
                <w:rFonts w:asciiTheme="majorHAnsi" w:eastAsia="Arial Unicode MS" w:hAnsiTheme="majorHAnsi" w:cstheme="majorHAnsi"/>
                <w:color w:val="auto"/>
                <w:lang w:val="en-AU"/>
              </w:rPr>
            </w:pPr>
            <w:r w:rsidRPr="0036388C">
              <w:rPr>
                <w:rFonts w:asciiTheme="majorHAnsi" w:eastAsia="Arial Unicode MS" w:hAnsiTheme="majorHAnsi" w:cstheme="majorHAnsi"/>
                <w:color w:val="auto"/>
                <w:lang w:val="en-AU"/>
              </w:rPr>
              <w:t xml:space="preserve"> Develop cooperation and mutual education/ training opportunities with related agencies</w:t>
            </w:r>
          </w:p>
          <w:p w14:paraId="4C178AE0" w14:textId="77777777" w:rsidR="002B0AA4" w:rsidRPr="0036388C" w:rsidRDefault="002B0AA4" w:rsidP="00D82C69">
            <w:pPr>
              <w:ind w:left="357"/>
              <w:rPr>
                <w:rFonts w:asciiTheme="majorHAnsi" w:hAnsiTheme="majorHAnsi" w:cstheme="majorHAnsi"/>
              </w:rPr>
            </w:pPr>
          </w:p>
        </w:tc>
      </w:tr>
      <w:tr w:rsidR="002B0AA4" w:rsidRPr="0036388C" w14:paraId="73909EF6" w14:textId="77777777" w:rsidTr="005C34AD">
        <w:trPr>
          <w:trHeight w:val="923"/>
        </w:trPr>
        <w:tc>
          <w:tcPr>
            <w:tcW w:w="1809" w:type="dxa"/>
            <w:tcBorders>
              <w:top w:val="single" w:sz="4" w:space="0" w:color="auto"/>
              <w:left w:val="single" w:sz="4" w:space="0" w:color="auto"/>
              <w:bottom w:val="single" w:sz="4" w:space="0" w:color="auto"/>
              <w:right w:val="single" w:sz="4" w:space="0" w:color="auto"/>
            </w:tcBorders>
          </w:tcPr>
          <w:p w14:paraId="74E0A0C3" w14:textId="77777777" w:rsidR="002B0AA4" w:rsidRPr="0036388C" w:rsidRDefault="002B0AA4" w:rsidP="00D82C69">
            <w:pPr>
              <w:ind w:right="-368"/>
              <w:rPr>
                <w:rFonts w:asciiTheme="majorHAnsi" w:hAnsiTheme="majorHAnsi" w:cstheme="majorHAnsi"/>
              </w:rPr>
            </w:pPr>
            <w:r w:rsidRPr="0036388C">
              <w:rPr>
                <w:rFonts w:asciiTheme="majorHAnsi" w:hAnsiTheme="majorHAnsi" w:cstheme="majorHAnsi"/>
              </w:rPr>
              <w:t>Stakeholders / Partners</w:t>
            </w:r>
          </w:p>
        </w:tc>
        <w:tc>
          <w:tcPr>
            <w:tcW w:w="284" w:type="dxa"/>
            <w:tcBorders>
              <w:top w:val="nil"/>
              <w:left w:val="single" w:sz="4" w:space="0" w:color="auto"/>
              <w:bottom w:val="nil"/>
              <w:right w:val="single" w:sz="4" w:space="0" w:color="auto"/>
            </w:tcBorders>
          </w:tcPr>
          <w:p w14:paraId="68844363" w14:textId="77777777" w:rsidR="002B0AA4" w:rsidRPr="0036388C" w:rsidRDefault="002B0AA4" w:rsidP="00D82C69">
            <w:pPr>
              <w:ind w:left="360"/>
              <w:rPr>
                <w:rFonts w:asciiTheme="majorHAnsi" w:hAnsiTheme="majorHAnsi" w:cstheme="majorHAnsi"/>
                <w:lang w:val="en-GB"/>
              </w:rPr>
            </w:pPr>
          </w:p>
        </w:tc>
        <w:tc>
          <w:tcPr>
            <w:tcW w:w="7371" w:type="dxa"/>
            <w:tcBorders>
              <w:right w:val="single" w:sz="4" w:space="0" w:color="auto"/>
            </w:tcBorders>
          </w:tcPr>
          <w:p w14:paraId="351A1232" w14:textId="77777777" w:rsidR="002B0AA4" w:rsidRPr="0036388C" w:rsidRDefault="002B0AA4" w:rsidP="002B0AA4">
            <w:pPr>
              <w:numPr>
                <w:ilvl w:val="0"/>
                <w:numId w:val="10"/>
              </w:numPr>
              <w:spacing w:before="100" w:beforeAutospacing="1" w:after="100" w:afterAutospacing="1"/>
              <w:rPr>
                <w:rFonts w:asciiTheme="majorHAnsi" w:hAnsiTheme="majorHAnsi" w:cstheme="majorHAnsi"/>
              </w:rPr>
            </w:pPr>
            <w:r w:rsidRPr="0036388C">
              <w:rPr>
                <w:rFonts w:asciiTheme="majorHAnsi" w:hAnsiTheme="majorHAnsi" w:cstheme="majorHAnsi"/>
              </w:rPr>
              <w:t>Donors, Regional Training Providers, USP</w:t>
            </w:r>
          </w:p>
          <w:p w14:paraId="4438CADA" w14:textId="77777777" w:rsidR="002B0AA4" w:rsidRPr="0036388C" w:rsidRDefault="002B0AA4" w:rsidP="002B0AA4">
            <w:pPr>
              <w:numPr>
                <w:ilvl w:val="0"/>
                <w:numId w:val="10"/>
              </w:numPr>
              <w:spacing w:before="100" w:beforeAutospacing="1" w:after="100" w:afterAutospacing="1"/>
              <w:rPr>
                <w:rFonts w:asciiTheme="majorHAnsi" w:hAnsiTheme="majorHAnsi" w:cstheme="majorHAnsi"/>
              </w:rPr>
            </w:pPr>
            <w:r w:rsidRPr="0036388C">
              <w:rPr>
                <w:rFonts w:asciiTheme="majorHAnsi" w:hAnsiTheme="majorHAnsi" w:cstheme="majorHAnsi"/>
              </w:rPr>
              <w:t>Technology providers</w:t>
            </w:r>
          </w:p>
          <w:p w14:paraId="6E19EC71" w14:textId="223DE37F" w:rsidR="002B0AA4" w:rsidRPr="0036388C" w:rsidRDefault="002B0AA4" w:rsidP="005C34AD">
            <w:pPr>
              <w:numPr>
                <w:ilvl w:val="0"/>
                <w:numId w:val="10"/>
              </w:numPr>
              <w:spacing w:before="100" w:beforeAutospacing="1" w:after="100" w:afterAutospacing="1"/>
              <w:rPr>
                <w:rFonts w:asciiTheme="majorHAnsi" w:hAnsiTheme="majorHAnsi" w:cstheme="majorHAnsi"/>
              </w:rPr>
            </w:pPr>
            <w:r w:rsidRPr="0036388C">
              <w:rPr>
                <w:rFonts w:asciiTheme="majorHAnsi" w:eastAsia="Helvetica Neue" w:hAnsiTheme="majorHAnsi" w:cstheme="majorHAnsi"/>
              </w:rPr>
              <w:t>OCO, PICP, PTCCC, UNODC and UNHCR</w:t>
            </w:r>
          </w:p>
        </w:tc>
      </w:tr>
      <w:tr w:rsidR="002B0AA4" w:rsidRPr="0036388C" w14:paraId="3A99928A" w14:textId="77777777" w:rsidTr="005C34AD">
        <w:trPr>
          <w:trHeight w:val="1313"/>
        </w:trPr>
        <w:tc>
          <w:tcPr>
            <w:tcW w:w="1809" w:type="dxa"/>
            <w:tcBorders>
              <w:top w:val="single" w:sz="4" w:space="0" w:color="auto"/>
              <w:left w:val="single" w:sz="4" w:space="0" w:color="auto"/>
              <w:bottom w:val="single" w:sz="4" w:space="0" w:color="auto"/>
              <w:right w:val="single" w:sz="4" w:space="0" w:color="auto"/>
            </w:tcBorders>
          </w:tcPr>
          <w:p w14:paraId="0E2F4393" w14:textId="77777777" w:rsidR="002B0AA4" w:rsidRPr="0036388C" w:rsidRDefault="002B0AA4" w:rsidP="00D82C69">
            <w:pPr>
              <w:ind w:right="-368"/>
              <w:rPr>
                <w:rFonts w:asciiTheme="majorHAnsi" w:hAnsiTheme="majorHAnsi" w:cstheme="majorHAnsi"/>
              </w:rPr>
            </w:pPr>
            <w:r w:rsidRPr="0036388C">
              <w:rPr>
                <w:rFonts w:asciiTheme="majorHAnsi" w:hAnsiTheme="majorHAnsi" w:cstheme="majorHAnsi"/>
              </w:rPr>
              <w:t>Assumptions</w:t>
            </w:r>
          </w:p>
        </w:tc>
        <w:tc>
          <w:tcPr>
            <w:tcW w:w="284" w:type="dxa"/>
            <w:tcBorders>
              <w:top w:val="nil"/>
              <w:left w:val="single" w:sz="4" w:space="0" w:color="auto"/>
              <w:bottom w:val="nil"/>
              <w:right w:val="single" w:sz="4" w:space="0" w:color="auto"/>
            </w:tcBorders>
          </w:tcPr>
          <w:p w14:paraId="464009C9" w14:textId="77777777" w:rsidR="002B0AA4" w:rsidRPr="0036388C" w:rsidRDefault="002B0AA4" w:rsidP="00D82C69">
            <w:pPr>
              <w:ind w:left="360"/>
              <w:contextualSpacing/>
              <w:rPr>
                <w:rFonts w:asciiTheme="majorHAnsi" w:hAnsiTheme="majorHAnsi" w:cstheme="majorHAnsi"/>
              </w:rPr>
            </w:pPr>
          </w:p>
        </w:tc>
        <w:tc>
          <w:tcPr>
            <w:tcW w:w="7371" w:type="dxa"/>
            <w:tcBorders>
              <w:right w:val="single" w:sz="4" w:space="0" w:color="auto"/>
            </w:tcBorders>
          </w:tcPr>
          <w:p w14:paraId="21C44461"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Desire for sovereign nations to make decisions about purchasing</w:t>
            </w:r>
          </w:p>
          <w:p w14:paraId="01800759"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Standards around curricula can be enforced</w:t>
            </w:r>
          </w:p>
          <w:p w14:paraId="27A68719"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Needs can be tailored to meet specific national contexts, especially for training</w:t>
            </w:r>
          </w:p>
        </w:tc>
      </w:tr>
      <w:tr w:rsidR="002B0AA4" w:rsidRPr="0036388C" w14:paraId="6C318A5E" w14:textId="77777777" w:rsidTr="002B0AA4">
        <w:tc>
          <w:tcPr>
            <w:tcW w:w="1809" w:type="dxa"/>
            <w:tcBorders>
              <w:top w:val="single" w:sz="4" w:space="0" w:color="auto"/>
              <w:left w:val="single" w:sz="4" w:space="0" w:color="auto"/>
              <w:bottom w:val="single" w:sz="4" w:space="0" w:color="auto"/>
              <w:right w:val="single" w:sz="4" w:space="0" w:color="auto"/>
            </w:tcBorders>
          </w:tcPr>
          <w:p w14:paraId="30978FEA" w14:textId="77777777" w:rsidR="002B0AA4" w:rsidRPr="0036388C" w:rsidRDefault="002B0AA4" w:rsidP="00D82C69">
            <w:pPr>
              <w:ind w:right="-368"/>
              <w:rPr>
                <w:rFonts w:asciiTheme="majorHAnsi" w:hAnsiTheme="majorHAnsi" w:cstheme="majorHAnsi"/>
              </w:rPr>
            </w:pPr>
            <w:r w:rsidRPr="0036388C">
              <w:rPr>
                <w:rFonts w:asciiTheme="majorHAnsi" w:hAnsiTheme="majorHAnsi" w:cstheme="majorHAnsi"/>
              </w:rPr>
              <w:t>Context</w:t>
            </w:r>
          </w:p>
        </w:tc>
        <w:tc>
          <w:tcPr>
            <w:tcW w:w="284" w:type="dxa"/>
            <w:tcBorders>
              <w:top w:val="nil"/>
              <w:left w:val="single" w:sz="4" w:space="0" w:color="auto"/>
              <w:bottom w:val="nil"/>
              <w:right w:val="single" w:sz="4" w:space="0" w:color="auto"/>
            </w:tcBorders>
          </w:tcPr>
          <w:p w14:paraId="4178C2A6" w14:textId="77777777" w:rsidR="002B0AA4" w:rsidRPr="0036388C" w:rsidRDefault="002B0AA4" w:rsidP="00D82C69">
            <w:pPr>
              <w:ind w:left="360"/>
              <w:rPr>
                <w:rFonts w:asciiTheme="majorHAnsi" w:hAnsiTheme="majorHAnsi" w:cstheme="majorHAnsi"/>
                <w:lang w:val="en-GB"/>
              </w:rPr>
            </w:pPr>
          </w:p>
        </w:tc>
        <w:tc>
          <w:tcPr>
            <w:tcW w:w="7371" w:type="dxa"/>
            <w:tcBorders>
              <w:right w:val="single" w:sz="4" w:space="0" w:color="auto"/>
            </w:tcBorders>
          </w:tcPr>
          <w:p w14:paraId="50D02E73"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Training availability and capability very different across members</w:t>
            </w:r>
          </w:p>
          <w:p w14:paraId="5D92CAF1"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Online training and information sharing opens new opportunities for training</w:t>
            </w:r>
          </w:p>
          <w:p w14:paraId="63805F3B"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Concern to minimise possible duplication.</w:t>
            </w:r>
          </w:p>
          <w:p w14:paraId="4ED258E9"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Training highly valued by PIDC Members</w:t>
            </w:r>
          </w:p>
          <w:p w14:paraId="76A9D3DC" w14:textId="77777777" w:rsidR="002B0AA4" w:rsidRPr="0036388C" w:rsidRDefault="002B0AA4" w:rsidP="002B0AA4">
            <w:pPr>
              <w:numPr>
                <w:ilvl w:val="0"/>
                <w:numId w:val="9"/>
              </w:numPr>
              <w:spacing w:before="100" w:beforeAutospacing="1" w:after="100" w:afterAutospacing="1"/>
              <w:rPr>
                <w:rFonts w:asciiTheme="majorHAnsi" w:hAnsiTheme="majorHAnsi" w:cstheme="majorHAnsi"/>
              </w:rPr>
            </w:pPr>
            <w:r w:rsidRPr="0036388C">
              <w:rPr>
                <w:rFonts w:asciiTheme="majorHAnsi" w:hAnsiTheme="majorHAnsi" w:cstheme="majorHAnsi"/>
              </w:rPr>
              <w:t>Training is not always appropriate to the context; focus on training that makes a difference</w:t>
            </w:r>
          </w:p>
        </w:tc>
      </w:tr>
    </w:tbl>
    <w:p w14:paraId="3373A882" w14:textId="77777777" w:rsidR="002B0AA4" w:rsidRPr="0098345A" w:rsidRDefault="002B0AA4" w:rsidP="00F83AAB">
      <w:pPr>
        <w:jc w:val="both"/>
        <w:rPr>
          <w:rFonts w:asciiTheme="majorHAnsi" w:hAnsiTheme="majorHAnsi" w:cstheme="majorHAnsi"/>
        </w:rPr>
      </w:pPr>
    </w:p>
    <w:p w14:paraId="0CD4AC67" w14:textId="77777777" w:rsidR="00A30349" w:rsidRPr="0098345A" w:rsidRDefault="00A30349" w:rsidP="00792E34">
      <w:pPr>
        <w:rPr>
          <w:rFonts w:asciiTheme="majorHAnsi" w:hAnsiTheme="majorHAnsi" w:cstheme="majorHAnsi"/>
        </w:rPr>
      </w:pPr>
    </w:p>
    <w:p w14:paraId="3B1051CB" w14:textId="77777777" w:rsidR="00A30349" w:rsidRPr="0098345A" w:rsidRDefault="00A30349" w:rsidP="00792E34">
      <w:pPr>
        <w:rPr>
          <w:rFonts w:asciiTheme="majorHAnsi" w:hAnsiTheme="majorHAnsi" w:cstheme="majorHAnsi"/>
        </w:rPr>
      </w:pPr>
    </w:p>
    <w:p w14:paraId="08423D90" w14:textId="4F5DC245" w:rsidR="00FC0F10" w:rsidRPr="0098345A" w:rsidRDefault="00FC0F10" w:rsidP="00FC0F10">
      <w:pPr>
        <w:pStyle w:val="Heading2"/>
        <w:rPr>
          <w:rFonts w:cstheme="majorHAnsi"/>
          <w:lang w:val="en-US"/>
        </w:rPr>
      </w:pPr>
      <w:bookmarkStart w:id="62" w:name="_Toc89347712"/>
      <w:r w:rsidRPr="0098345A">
        <w:rPr>
          <w:rFonts w:cstheme="majorHAnsi"/>
          <w:lang w:val="en-US"/>
        </w:rPr>
        <w:t>Governance</w:t>
      </w:r>
      <w:bookmarkEnd w:id="62"/>
    </w:p>
    <w:p w14:paraId="5AF2A06A" w14:textId="4BA7E43A" w:rsidR="00FC0F10" w:rsidRPr="0098345A" w:rsidRDefault="00FC0F10" w:rsidP="00FC0F10">
      <w:pPr>
        <w:rPr>
          <w:rFonts w:asciiTheme="majorHAnsi" w:hAnsiTheme="majorHAnsi" w:cstheme="majorHAnsi"/>
          <w:lang w:val="en-US"/>
        </w:rPr>
      </w:pPr>
      <w:r w:rsidRPr="0098345A">
        <w:rPr>
          <w:rFonts w:asciiTheme="majorHAnsi" w:hAnsiTheme="majorHAnsi" w:cstheme="majorHAnsi"/>
          <w:lang w:val="en-US"/>
        </w:rPr>
        <w:t>The PIDC</w:t>
      </w:r>
      <w:r w:rsidR="00BD4D87" w:rsidRPr="0098345A">
        <w:rPr>
          <w:rFonts w:asciiTheme="majorHAnsi" w:hAnsiTheme="majorHAnsi" w:cstheme="majorHAnsi"/>
          <w:lang w:val="en-US"/>
        </w:rPr>
        <w:t xml:space="preserve"> Board, </w:t>
      </w:r>
      <w:r w:rsidRPr="0098345A">
        <w:rPr>
          <w:rFonts w:asciiTheme="majorHAnsi" w:hAnsiTheme="majorHAnsi" w:cstheme="majorHAnsi"/>
          <w:lang w:val="en-US"/>
        </w:rPr>
        <w:t xml:space="preserve">Secretariat </w:t>
      </w:r>
      <w:r w:rsidR="00BD4D87" w:rsidRPr="0098345A">
        <w:rPr>
          <w:rFonts w:asciiTheme="majorHAnsi" w:hAnsiTheme="majorHAnsi" w:cstheme="majorHAnsi"/>
          <w:lang w:val="en-US"/>
        </w:rPr>
        <w:t xml:space="preserve">and Committees have strengthened the organisation and its processes. As noted earlier, considerable progress has been made since becoming a separate legal entity. </w:t>
      </w:r>
      <w:r w:rsidR="00145F2C" w:rsidRPr="0098345A">
        <w:rPr>
          <w:rFonts w:asciiTheme="majorHAnsi" w:hAnsiTheme="majorHAnsi" w:cstheme="majorHAnsi"/>
        </w:rPr>
        <w:t>The PIDC Board will continue to monitor progress against plans and provide oversight of the Secretariat's financial and organisational governance</w:t>
      </w:r>
      <w:r w:rsidR="00145F2C" w:rsidRPr="0098345A">
        <w:rPr>
          <w:rFonts w:asciiTheme="majorHAnsi" w:hAnsiTheme="majorHAnsi" w:cstheme="majorHAnsi"/>
          <w:lang w:val="en-US"/>
        </w:rPr>
        <w:t xml:space="preserve">. </w:t>
      </w:r>
      <w:r w:rsidR="00BD4D87" w:rsidRPr="0098345A">
        <w:rPr>
          <w:rFonts w:asciiTheme="majorHAnsi" w:hAnsiTheme="majorHAnsi" w:cstheme="majorHAnsi"/>
          <w:lang w:val="en-US"/>
        </w:rPr>
        <w:t>These structures will remain in place alongside the financial and other reporting to give Members continued confidence in the organisation.</w:t>
      </w:r>
      <w:r w:rsidR="00145F2C" w:rsidRPr="0098345A">
        <w:rPr>
          <w:rFonts w:asciiTheme="majorHAnsi" w:hAnsiTheme="majorHAnsi" w:cstheme="majorHAnsi"/>
          <w:lang w:val="en-US"/>
        </w:rPr>
        <w:t xml:space="preserve"> These may be added to as needed.</w:t>
      </w:r>
    </w:p>
    <w:p w14:paraId="61E21B12" w14:textId="3A3563FF" w:rsidR="00145F2C" w:rsidRPr="0098345A" w:rsidRDefault="00145F2C" w:rsidP="00FC0F10">
      <w:pPr>
        <w:rPr>
          <w:rFonts w:asciiTheme="majorHAnsi" w:hAnsiTheme="majorHAnsi" w:cstheme="majorHAnsi"/>
          <w:lang w:val="en-US"/>
        </w:rPr>
      </w:pPr>
    </w:p>
    <w:p w14:paraId="00D6D3D1" w14:textId="77777777" w:rsidR="00145F2C" w:rsidRPr="0098345A" w:rsidRDefault="00145F2C" w:rsidP="00145F2C">
      <w:pPr>
        <w:rPr>
          <w:rFonts w:asciiTheme="majorHAnsi" w:eastAsia="Helvetica Neue" w:hAnsiTheme="majorHAnsi" w:cstheme="majorHAnsi"/>
        </w:rPr>
      </w:pPr>
      <w:r w:rsidRPr="0098345A">
        <w:rPr>
          <w:rFonts w:asciiTheme="majorHAnsi" w:hAnsiTheme="majorHAnsi" w:cstheme="majorHAnsi"/>
        </w:rPr>
        <w:t>Work plans will be developed annually and progressed by the PIDC Secretariat and PDIC Members.</w:t>
      </w:r>
    </w:p>
    <w:p w14:paraId="2D49FB0A" w14:textId="77777777" w:rsidR="00145F2C" w:rsidRPr="0098345A" w:rsidRDefault="00145F2C" w:rsidP="00002AC9">
      <w:pPr>
        <w:rPr>
          <w:rFonts w:asciiTheme="majorHAnsi" w:hAnsiTheme="majorHAnsi" w:cstheme="majorHAnsi"/>
          <w:lang w:val="en-US"/>
        </w:rPr>
      </w:pPr>
    </w:p>
    <w:p w14:paraId="4E6729AF" w14:textId="0D4EC157" w:rsidR="00FC0F10" w:rsidRPr="0098345A" w:rsidRDefault="00FC0F10">
      <w:pPr>
        <w:rPr>
          <w:rFonts w:asciiTheme="majorHAnsi" w:hAnsiTheme="majorHAnsi" w:cstheme="majorHAnsi"/>
        </w:rPr>
      </w:pPr>
      <w:r w:rsidRPr="0098345A">
        <w:rPr>
          <w:rFonts w:asciiTheme="majorHAnsi" w:hAnsiTheme="majorHAnsi" w:cstheme="majorHAnsi"/>
        </w:rPr>
        <w:br w:type="page"/>
      </w:r>
    </w:p>
    <w:p w14:paraId="215BE33A" w14:textId="77777777" w:rsidR="00F5705F" w:rsidRPr="0098345A" w:rsidRDefault="00F5705F" w:rsidP="00F5705F">
      <w:pPr>
        <w:rPr>
          <w:rFonts w:asciiTheme="majorHAnsi" w:hAnsiTheme="majorHAnsi" w:cstheme="majorHAnsi"/>
        </w:rPr>
        <w:sectPr w:rsidR="00F5705F" w:rsidRPr="0098345A">
          <w:headerReference w:type="even" r:id="rId27"/>
          <w:headerReference w:type="default" r:id="rId28"/>
          <w:footerReference w:type="default" r:id="rId29"/>
          <w:headerReference w:type="first" r:id="rId30"/>
          <w:pgSz w:w="11900" w:h="16840"/>
          <w:pgMar w:top="1440" w:right="1440" w:bottom="1440" w:left="1440" w:header="708" w:footer="708" w:gutter="0"/>
          <w:cols w:space="720"/>
        </w:sectPr>
      </w:pPr>
    </w:p>
    <w:p w14:paraId="66B7011A" w14:textId="77777777" w:rsidR="00C01CAC" w:rsidRPr="0098345A" w:rsidRDefault="00C01CAC">
      <w:pPr>
        <w:pStyle w:val="NormalWeb"/>
        <w:tabs>
          <w:tab w:val="left" w:pos="720"/>
        </w:tabs>
        <w:rPr>
          <w:rFonts w:asciiTheme="majorHAnsi" w:eastAsia="Calibri" w:hAnsiTheme="majorHAnsi" w:cstheme="majorHAnsi"/>
          <w:color w:val="auto"/>
          <w:lang w:val="en-AU"/>
        </w:rPr>
      </w:pPr>
    </w:p>
    <w:p w14:paraId="15B23D2E" w14:textId="77777777" w:rsidR="00C01CAC" w:rsidRPr="0098345A" w:rsidRDefault="00C01CAC">
      <w:pPr>
        <w:pStyle w:val="Body"/>
        <w:rPr>
          <w:rFonts w:asciiTheme="majorHAnsi" w:hAnsiTheme="majorHAnsi" w:cstheme="majorHAnsi"/>
          <w:color w:val="auto"/>
          <w:lang w:val="en-AU"/>
        </w:rPr>
      </w:pPr>
    </w:p>
    <w:p w14:paraId="71E1D56A" w14:textId="77777777" w:rsidR="00C01CAC" w:rsidRPr="0098345A" w:rsidRDefault="00C01CAC">
      <w:pPr>
        <w:pStyle w:val="Body"/>
        <w:rPr>
          <w:rFonts w:asciiTheme="majorHAnsi" w:hAnsiTheme="majorHAnsi" w:cstheme="majorHAnsi"/>
          <w:color w:val="auto"/>
          <w:lang w:val="en-AU"/>
        </w:rPr>
      </w:pPr>
    </w:p>
    <w:bookmarkStart w:id="63" w:name="_Toc88819983"/>
    <w:bookmarkStart w:id="64" w:name="_Toc89347713"/>
    <w:p w14:paraId="701873DC" w14:textId="43F4AABB" w:rsidR="00C01CAC" w:rsidRPr="0098345A" w:rsidRDefault="00E910B4" w:rsidP="00C6564D">
      <w:pPr>
        <w:pStyle w:val="Heading1"/>
        <w:jc w:val="center"/>
        <w:rPr>
          <w:rFonts w:cstheme="majorHAnsi"/>
        </w:rPr>
      </w:pPr>
      <w:r w:rsidRPr="0098345A">
        <w:rPr>
          <w:rFonts w:eastAsia="Helvetica" w:cstheme="majorHAnsi"/>
          <w:noProof/>
          <w:lang w:val="en-NZ" w:eastAsia="en-NZ"/>
        </w:rPr>
        <mc:AlternateContent>
          <mc:Choice Requires="wps">
            <w:drawing>
              <wp:anchor distT="152400" distB="152400" distL="152400" distR="152400" simplePos="0" relativeHeight="251631616" behindDoc="0" locked="0" layoutInCell="1" allowOverlap="1" wp14:anchorId="1BA0DB43" wp14:editId="050860D3">
                <wp:simplePos x="0" y="0"/>
                <wp:positionH relativeFrom="margin">
                  <wp:posOffset>4572000</wp:posOffset>
                </wp:positionH>
                <wp:positionV relativeFrom="line">
                  <wp:posOffset>1166495</wp:posOffset>
                </wp:positionV>
                <wp:extent cx="1892300" cy="676275"/>
                <wp:effectExtent l="0" t="0" r="0" b="0"/>
                <wp:wrapThrough wrapText="bothSides">
                  <wp:wrapPolygon edited="0">
                    <wp:start x="0" y="0"/>
                    <wp:lineTo x="21600" y="0"/>
                    <wp:lineTo x="21600" y="21600"/>
                    <wp:lineTo x="0" y="21600"/>
                    <wp:lineTo x="0" y="0"/>
                  </wp:wrapPolygon>
                </wp:wrapThrough>
                <wp:docPr id="1073741860" name="officeArt object" descr="FAMILY AND TEAMWORK…"/>
                <wp:cNvGraphicFramePr/>
                <a:graphic xmlns:a="http://schemas.openxmlformats.org/drawingml/2006/main">
                  <a:graphicData uri="http://schemas.microsoft.com/office/word/2010/wordprocessingShape">
                    <wps:wsp>
                      <wps:cNvSpPr txBox="1"/>
                      <wps:spPr>
                        <a:xfrm>
                          <a:off x="0" y="0"/>
                          <a:ext cx="1892300" cy="676275"/>
                        </a:xfrm>
                        <a:prstGeom prst="rect">
                          <a:avLst/>
                        </a:prstGeom>
                        <a:noFill/>
                        <a:ln w="12700">
                          <a:noFill/>
                          <a:miter lim="400000"/>
                        </a:ln>
                        <a:effectLst/>
                      </wps:spPr>
                      <wps:txbx>
                        <w:txbxContent>
                          <w:p w14:paraId="5C31818C" w14:textId="77777777" w:rsidR="00F16B6D" w:rsidRDefault="00F16B6D" w:rsidP="006B78FA">
                            <w:pPr>
                              <w:rPr>
                                <w:rFonts w:eastAsia="Calibri" w:cs="Calibri"/>
                              </w:rPr>
                            </w:pPr>
                            <w:r>
                              <w:t xml:space="preserve">FAMILY AND TEAMWORK </w:t>
                            </w:r>
                          </w:p>
                        </w:txbxContent>
                      </wps:txbx>
                      <wps:bodyPr wrap="square" lIns="45719" tIns="45719" rIns="45719" bIns="45719" numCol="1" anchor="t"/>
                    </wps:wsp>
                  </a:graphicData>
                </a:graphic>
                <wp14:sizeRelV relativeFrom="margin">
                  <wp14:pctHeight>0</wp14:pctHeight>
                </wp14:sizeRelV>
              </wp:anchor>
            </w:drawing>
          </mc:Choice>
          <mc:Fallback>
            <w:pict>
              <v:shape id="_x0000_s1028" type="#_x0000_t202" alt="FAMILY AND TEAMWORK…" style="position:absolute;left:0;text-align:left;margin-left:5in;margin-top:91.85pt;width:149pt;height:53.25pt;z-index:251631616;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" filled="f" stroked="f" strokeweight="1pt">
                <v:stroke miterlimit="4"/>
                <v:textbox inset="1.27mm,1.27mm,1.27mm,1.27mm">
                  <w:txbxContent>
                    <w:p w14:paraId="5C31818C" w14:textId="77777777" w:rsidR="00D82C69" w:rsidRDefault="00D82C69" w:rsidP="006B78FA">
                      <w:pPr>
                        <w:rPr>
                          <w:rFonts w:eastAsia="Calibri" w:cs="Calibri"/>
                        </w:rPr>
                      </w:pPr>
                      <w:r>
                        <w:t xml:space="preserve">FAMILY AND TEAMWORK </w:t>
                      </w:r>
                    </w:p>
                  </w:txbxContent>
                </v:textbox>
                <w10:wrap type="through" anchorx="margin" anchory="line"/>
              </v:shape>
            </w:pict>
          </mc:Fallback>
        </mc:AlternateContent>
      </w:r>
      <w:r w:rsidRPr="0098345A">
        <w:rPr>
          <w:rFonts w:eastAsia="Helvetica" w:cstheme="majorHAnsi"/>
          <w:noProof/>
          <w:lang w:val="en-NZ" w:eastAsia="en-NZ"/>
        </w:rPr>
        <mc:AlternateContent>
          <mc:Choice Requires="wps">
            <w:drawing>
              <wp:anchor distT="152400" distB="152400" distL="152400" distR="152400" simplePos="0" relativeHeight="251652096" behindDoc="0" locked="0" layoutInCell="1" allowOverlap="1" wp14:anchorId="2D773D12" wp14:editId="526E9AC7">
                <wp:simplePos x="0" y="0"/>
                <wp:positionH relativeFrom="margin">
                  <wp:posOffset>2028825</wp:posOffset>
                </wp:positionH>
                <wp:positionV relativeFrom="line">
                  <wp:posOffset>3490595</wp:posOffset>
                </wp:positionV>
                <wp:extent cx="1892300" cy="428625"/>
                <wp:effectExtent l="0" t="0" r="0" b="0"/>
                <wp:wrapThrough wrapText="bothSides">
                  <wp:wrapPolygon edited="0">
                    <wp:start x="0" y="0"/>
                    <wp:lineTo x="21600" y="0"/>
                    <wp:lineTo x="21600" y="21600"/>
                    <wp:lineTo x="0" y="21600"/>
                    <wp:lineTo x="0" y="0"/>
                  </wp:wrapPolygon>
                </wp:wrapThrough>
                <wp:docPr id="1073741864" name="officeArt object" descr="INTEGRITY Members are committed to honesty, transparency and ethical behaviour stands for"/>
                <wp:cNvGraphicFramePr/>
                <a:graphic xmlns:a="http://schemas.openxmlformats.org/drawingml/2006/main">
                  <a:graphicData uri="http://schemas.microsoft.com/office/word/2010/wordprocessingShape">
                    <wps:wsp>
                      <wps:cNvSpPr txBox="1"/>
                      <wps:spPr>
                        <a:xfrm>
                          <a:off x="0" y="0"/>
                          <a:ext cx="1892300" cy="428625"/>
                        </a:xfrm>
                        <a:prstGeom prst="rect">
                          <a:avLst/>
                        </a:prstGeom>
                        <a:noFill/>
                        <a:ln w="12700">
                          <a:noFill/>
                          <a:miter lim="400000"/>
                        </a:ln>
                        <a:effectLst/>
                      </wps:spPr>
                      <wps:txbx>
                        <w:txbxContent>
                          <w:p w14:paraId="2D6BEA84" w14:textId="77777777" w:rsidR="00F16B6D" w:rsidRDefault="00F16B6D" w:rsidP="006B78FA">
                            <w:r>
                              <w:t xml:space="preserve">INTEGRITY </w:t>
                            </w:r>
                          </w:p>
                        </w:txbxContent>
                      </wps:txbx>
                      <wps:bodyPr wrap="square" lIns="45719" tIns="45719" rIns="45719" bIns="45719" numCol="1" anchor="t"/>
                    </wps:wsp>
                  </a:graphicData>
                </a:graphic>
                <wp14:sizeRelV relativeFrom="margin">
                  <wp14:pctHeight>0</wp14:pctHeight>
                </wp14:sizeRelV>
              </wp:anchor>
            </w:drawing>
          </mc:Choice>
          <mc:Fallback>
            <w:pict>
              <v:shape id="_x0000_s1029" type="#_x0000_t202" alt="INTEGRITY Members are committed to honesty, transparency and ethical behaviour stands for" style="position:absolute;left:0;text-align:left;margin-left:159.75pt;margin-top:274.85pt;width:149pt;height:33.75pt;z-index:251652096;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" filled="f" stroked="f" strokeweight="1pt">
                <v:stroke miterlimit="4"/>
                <v:textbox inset="1.27mm,1.27mm,1.27mm,1.27mm">
                  <w:txbxContent>
                    <w:p w14:paraId="2D6BEA84" w14:textId="77777777" w:rsidR="00D82C69" w:rsidRDefault="00D82C69" w:rsidP="006B78FA">
                      <w:r>
                        <w:t xml:space="preserve">INTEGRITY </w:t>
                      </w:r>
                    </w:p>
                  </w:txbxContent>
                </v:textbox>
                <w10:wrap type="through" anchorx="margin" anchory="line"/>
              </v:shape>
            </w:pict>
          </mc:Fallback>
        </mc:AlternateContent>
      </w:r>
      <w:r w:rsidR="001B34EF" w:rsidRPr="0098345A">
        <w:rPr>
          <w:rFonts w:cstheme="majorHAnsi"/>
        </w:rPr>
        <w:t>V</w:t>
      </w:r>
      <w:r w:rsidR="00C6564D" w:rsidRPr="0098345A">
        <w:rPr>
          <w:rFonts w:cstheme="majorHAnsi"/>
        </w:rPr>
        <w:t>alues</w:t>
      </w:r>
      <w:r w:rsidR="001B34EF" w:rsidRPr="0098345A">
        <w:rPr>
          <w:rFonts w:eastAsia="Helvetica" w:cstheme="majorHAnsi"/>
          <w:noProof/>
          <w:lang w:val="en-NZ" w:eastAsia="en-NZ"/>
        </w:rPr>
        <mc:AlternateContent>
          <mc:Choice Requires="wps">
            <w:drawing>
              <wp:anchor distT="152400" distB="152400" distL="152400" distR="152400" simplePos="0" relativeHeight="251662336" behindDoc="0" locked="0" layoutInCell="1" allowOverlap="1" wp14:anchorId="5AB927CD" wp14:editId="0C38B84C">
                <wp:simplePos x="0" y="0"/>
                <wp:positionH relativeFrom="margin">
                  <wp:posOffset>4444786</wp:posOffset>
                </wp:positionH>
                <wp:positionV relativeFrom="line">
                  <wp:posOffset>3492500</wp:posOffset>
                </wp:positionV>
                <wp:extent cx="1892728" cy="1625600"/>
                <wp:effectExtent l="0" t="0" r="0" b="0"/>
                <wp:wrapThrough wrapText="bothSides">
                  <wp:wrapPolygon edited="0">
                    <wp:start x="0" y="0"/>
                    <wp:lineTo x="21600" y="0"/>
                    <wp:lineTo x="21600" y="21600"/>
                    <wp:lineTo x="0" y="21600"/>
                    <wp:lineTo x="0" y="0"/>
                  </wp:wrapPolygon>
                </wp:wrapThrough>
                <wp:docPr id="1073741859" name="officeArt object" descr="INNOVATION AND FLEXIBILITY Members are open to new ideas and improvements and encourage the broadening of knowledge and skills t stands for"/>
                <wp:cNvGraphicFramePr/>
                <a:graphic xmlns:a="http://schemas.openxmlformats.org/drawingml/2006/main">
                  <a:graphicData uri="http://schemas.microsoft.com/office/word/2010/wordprocessingShape">
                    <wps:wsp>
                      <wps:cNvSpPr txBox="1"/>
                      <wps:spPr>
                        <a:xfrm>
                          <a:off x="0" y="0"/>
                          <a:ext cx="1892728" cy="1625600"/>
                        </a:xfrm>
                        <a:prstGeom prst="rect">
                          <a:avLst/>
                        </a:prstGeom>
                        <a:noFill/>
                        <a:ln w="12700">
                          <a:noFill/>
                          <a:miter lim="400000"/>
                        </a:ln>
                        <a:effectLst/>
                      </wps:spPr>
                      <wps:txbx>
                        <w:txbxContent>
                          <w:p w14:paraId="41C7ECB2" w14:textId="77777777" w:rsidR="00F16B6D" w:rsidRDefault="00F16B6D" w:rsidP="006B78FA">
                            <w:r>
                              <w:t xml:space="preserve">INNOVATION AND FLEXIBILITY </w:t>
                            </w:r>
                          </w:p>
                        </w:txbxContent>
                      </wps:txbx>
                      <wps:bodyPr wrap="square" lIns="45719" tIns="45719" rIns="45719" bIns="45719" numCol="1" anchor="t"/>
                    </wps:wsp>
                  </a:graphicData>
                </a:graphic>
              </wp:anchor>
            </w:drawing>
          </mc:Choice>
          <mc:Fallback>
            <w:pict>
              <v:shape id="_x0000_s1030" type="#_x0000_t202" alt="INNOVATION AND FLEXIBILITY Members are open to new ideas and improvements and encourage the broadening of knowledge and skills t stands for" style="position:absolute;left:0;text-align:left;margin-left:350pt;margin-top:275pt;width:149.05pt;height:128pt;z-index:25166233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" filled="f" stroked="f" strokeweight="1pt">
                <v:stroke miterlimit="4"/>
                <v:textbox inset="1.27mm,1.27mm,1.27mm,1.27mm">
                  <w:txbxContent>
                    <w:p w14:paraId="41C7ECB2" w14:textId="77777777" w:rsidR="00D82C69" w:rsidRDefault="00D82C69" w:rsidP="006B78FA">
                      <w:r>
                        <w:t xml:space="preserve">INNOVATION AND FLEXIBILITY </w:t>
                      </w:r>
                    </w:p>
                  </w:txbxContent>
                </v:textbox>
                <w10:wrap type="through" anchorx="margin" anchory="line"/>
              </v:shape>
            </w:pict>
          </mc:Fallback>
        </mc:AlternateContent>
      </w:r>
      <w:r w:rsidR="001B34EF" w:rsidRPr="0098345A">
        <w:rPr>
          <w:rFonts w:eastAsia="Helvetica" w:cstheme="majorHAnsi"/>
          <w:noProof/>
          <w:lang w:val="en-NZ" w:eastAsia="en-NZ"/>
        </w:rPr>
        <mc:AlternateContent>
          <mc:Choice Requires="wps">
            <w:drawing>
              <wp:anchor distT="152400" distB="152400" distL="152400" distR="152400" simplePos="0" relativeHeight="251621376" behindDoc="0" locked="0" layoutInCell="1" allowOverlap="1" wp14:anchorId="7702E065" wp14:editId="44678A03">
                <wp:simplePos x="0" y="0"/>
                <wp:positionH relativeFrom="margin">
                  <wp:posOffset>2032000</wp:posOffset>
                </wp:positionH>
                <wp:positionV relativeFrom="line">
                  <wp:posOffset>1168399</wp:posOffset>
                </wp:positionV>
                <wp:extent cx="1892728" cy="1625600"/>
                <wp:effectExtent l="0" t="0" r="0" b="0"/>
                <wp:wrapThrough wrapText="bothSides">
                  <wp:wrapPolygon edited="0">
                    <wp:start x="0" y="0"/>
                    <wp:lineTo x="21600" y="0"/>
                    <wp:lineTo x="21600" y="21600"/>
                    <wp:lineTo x="0" y="21600"/>
                    <wp:lineTo x="0" y="0"/>
                  </wp:wrapPolygon>
                </wp:wrapThrough>
                <wp:docPr id="1073741861" name="officeArt object" descr="OPENNESS…"/>
                <wp:cNvGraphicFramePr/>
                <a:graphic xmlns:a="http://schemas.openxmlformats.org/drawingml/2006/main">
                  <a:graphicData uri="http://schemas.microsoft.com/office/word/2010/wordprocessingShape">
                    <wps:wsp>
                      <wps:cNvSpPr txBox="1"/>
                      <wps:spPr>
                        <a:xfrm>
                          <a:off x="0" y="0"/>
                          <a:ext cx="1892728" cy="1625600"/>
                        </a:xfrm>
                        <a:prstGeom prst="rect">
                          <a:avLst/>
                        </a:prstGeom>
                        <a:noFill/>
                        <a:ln w="12700">
                          <a:noFill/>
                          <a:miter lim="400000"/>
                        </a:ln>
                        <a:effectLst/>
                      </wps:spPr>
                      <wps:txbx>
                        <w:txbxContent>
                          <w:p w14:paraId="2AD6120D" w14:textId="77777777" w:rsidR="00F16B6D" w:rsidRDefault="00F16B6D" w:rsidP="006B78FA">
                            <w:pPr>
                              <w:rPr>
                                <w:rFonts w:eastAsia="Calibri" w:cs="Calibri"/>
                              </w:rPr>
                            </w:pPr>
                            <w:r>
                              <w:rPr>
                                <w:lang w:val="de-DE"/>
                              </w:rPr>
                              <w:t xml:space="preserve">OPENNESS </w:t>
                            </w:r>
                          </w:p>
                        </w:txbxContent>
                      </wps:txbx>
                      <wps:bodyPr wrap="square" lIns="45719" tIns="45719" rIns="45719" bIns="45719" numCol="1" anchor="t"/>
                    </wps:wsp>
                  </a:graphicData>
                </a:graphic>
              </wp:anchor>
            </w:drawing>
          </mc:Choice>
          <mc:Fallback>
            <w:pict>
              <v:shape id="_x0000_s1031" type="#_x0000_t202" alt="OPENNESS…" style="position:absolute;left:0;text-align:left;margin-left:160pt;margin-top:92pt;width:149.05pt;height:128pt;z-index:25162137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" filled="f" stroked="f" strokeweight="1pt">
                <v:stroke miterlimit="4"/>
                <v:textbox inset="1.27mm,1.27mm,1.27mm,1.27mm">
                  <w:txbxContent>
                    <w:p w14:paraId="2AD6120D" w14:textId="77777777" w:rsidR="00D82C69" w:rsidRDefault="00D82C69" w:rsidP="006B78FA">
                      <w:pPr>
                        <w:rPr>
                          <w:rFonts w:eastAsia="Calibri" w:cs="Calibri"/>
                        </w:rPr>
                      </w:pPr>
                      <w:r>
                        <w:rPr>
                          <w:lang w:val="de-DE"/>
                        </w:rPr>
                        <w:t xml:space="preserve">OPENNESS </w:t>
                      </w:r>
                    </w:p>
                  </w:txbxContent>
                </v:textbox>
                <w10:wrap type="through" anchorx="margin" anchory="line"/>
              </v:shape>
            </w:pict>
          </mc:Fallback>
        </mc:AlternateContent>
      </w:r>
      <w:r w:rsidR="001B34EF" w:rsidRPr="0098345A">
        <w:rPr>
          <w:rFonts w:eastAsia="Helvetica" w:cstheme="majorHAnsi"/>
          <w:noProof/>
          <w:lang w:val="en-NZ" w:eastAsia="en-NZ"/>
        </w:rPr>
        <mc:AlternateContent>
          <mc:Choice Requires="wps">
            <w:drawing>
              <wp:anchor distT="152400" distB="152400" distL="152400" distR="152400" simplePos="0" relativeHeight="251611136" behindDoc="0" locked="0" layoutInCell="1" allowOverlap="1" wp14:anchorId="3D2AD1DC" wp14:editId="44E74C52">
                <wp:simplePos x="0" y="0"/>
                <wp:positionH relativeFrom="margin">
                  <wp:posOffset>-520700</wp:posOffset>
                </wp:positionH>
                <wp:positionV relativeFrom="line">
                  <wp:posOffset>1168399</wp:posOffset>
                </wp:positionV>
                <wp:extent cx="1892728" cy="1625600"/>
                <wp:effectExtent l="0" t="0" r="0" b="0"/>
                <wp:wrapThrough wrapText="bothSides">
                  <wp:wrapPolygon edited="0">
                    <wp:start x="0" y="0"/>
                    <wp:lineTo x="21600" y="0"/>
                    <wp:lineTo x="21600" y="21600"/>
                    <wp:lineTo x="0" y="21600"/>
                    <wp:lineTo x="0" y="0"/>
                  </wp:wrapPolygon>
                </wp:wrapThrough>
                <wp:docPr id="1073741866" name="officeArt object" descr="COMMITMENT…"/>
                <wp:cNvGraphicFramePr/>
                <a:graphic xmlns:a="http://schemas.openxmlformats.org/drawingml/2006/main">
                  <a:graphicData uri="http://schemas.microsoft.com/office/word/2010/wordprocessingShape">
                    <wps:wsp>
                      <wps:cNvSpPr txBox="1"/>
                      <wps:spPr>
                        <a:xfrm>
                          <a:off x="0" y="0"/>
                          <a:ext cx="1892728" cy="1625600"/>
                        </a:xfrm>
                        <a:prstGeom prst="rect">
                          <a:avLst/>
                        </a:prstGeom>
                        <a:noFill/>
                        <a:ln w="12700">
                          <a:noFill/>
                          <a:miter lim="400000"/>
                        </a:ln>
                        <a:effectLst/>
                      </wps:spPr>
                      <wps:txbx>
                        <w:txbxContent>
                          <w:p w14:paraId="20E71861" w14:textId="77777777" w:rsidR="00F16B6D" w:rsidRDefault="00F16B6D" w:rsidP="006B78FA">
                            <w:pPr>
                              <w:rPr>
                                <w:rFonts w:eastAsia="Helvetica Neue" w:cs="Helvetica Neue"/>
                              </w:rPr>
                            </w:pPr>
                            <w:r>
                              <w:t xml:space="preserve">COMMITMENT </w:t>
                            </w:r>
                          </w:p>
                        </w:txbxContent>
                      </wps:txbx>
                      <wps:bodyPr wrap="square" lIns="45719" tIns="45719" rIns="45719" bIns="45719" numCol="1" anchor="t"/>
                    </wps:wsp>
                  </a:graphicData>
                </a:graphic>
              </wp:anchor>
            </w:drawing>
          </mc:Choice>
          <mc:Fallback>
            <w:pict>
              <v:shape id="_x0000_s1032" type="#_x0000_t202" alt="COMMITMENT…" style="position:absolute;left:0;text-align:left;margin-left:-41pt;margin-top:92pt;width:149.05pt;height:128pt;z-index:251611136;visibility:visible;mso-wrap-style:square;mso-wrap-distance-left:12pt;mso-wrap-distance-top:12pt;mso-wrap-distance-right:12pt;mso-wrap-distance-bottom:12pt;mso-position-horizontal:absolute;mso-position-horizontal-relative:margin;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" filled="f" stroked="f" strokeweight="1pt">
                <v:stroke miterlimit="4"/>
                <v:textbox inset="1.27mm,1.27mm,1.27mm,1.27mm">
                  <w:txbxContent>
                    <w:p w14:paraId="20E71861" w14:textId="77777777" w:rsidR="00D82C69" w:rsidRDefault="00D82C69" w:rsidP="006B78FA">
                      <w:pPr>
                        <w:rPr>
                          <w:rFonts w:eastAsia="Helvetica Neue" w:cs="Helvetica Neue"/>
                        </w:rPr>
                      </w:pPr>
                      <w:r>
                        <w:t xml:space="preserve">COMMITMENT </w:t>
                      </w:r>
                    </w:p>
                  </w:txbxContent>
                </v:textbox>
                <w10:wrap type="through" anchorx="margin" anchory="line"/>
              </v:shape>
            </w:pict>
          </mc:Fallback>
        </mc:AlternateContent>
      </w:r>
      <w:bookmarkEnd w:id="63"/>
      <w:bookmarkEnd w:id="64"/>
    </w:p>
    <w:p w14:paraId="1971D451" w14:textId="77777777" w:rsidR="00145F2C" w:rsidRPr="0098345A" w:rsidRDefault="00145F2C" w:rsidP="00145F2C">
      <w:pPr>
        <w:rPr>
          <w:rFonts w:asciiTheme="majorHAnsi" w:hAnsiTheme="majorHAnsi" w:cstheme="majorHAnsi"/>
        </w:rPr>
      </w:pPr>
    </w:p>
    <w:p w14:paraId="7FC53D30" w14:textId="5F6ADB90" w:rsidR="00145F2C" w:rsidRPr="0098345A" w:rsidRDefault="002B1E06" w:rsidP="00E05283">
      <w:pPr>
        <w:rPr>
          <w:rFonts w:asciiTheme="majorHAnsi" w:hAnsiTheme="majorHAnsi" w:cstheme="majorHAnsi"/>
        </w:rPr>
        <w:sectPr w:rsidR="00145F2C" w:rsidRPr="0098345A">
          <w:headerReference w:type="even" r:id="rId31"/>
          <w:headerReference w:type="default" r:id="rId32"/>
          <w:footerReference w:type="default" r:id="rId33"/>
          <w:headerReference w:type="first" r:id="rId34"/>
          <w:pgSz w:w="11900" w:h="16840"/>
          <w:pgMar w:top="1440" w:right="1440" w:bottom="1440" w:left="1440" w:header="708" w:footer="708" w:gutter="0"/>
          <w:cols w:space="720"/>
        </w:sectPr>
      </w:pPr>
      <w:r w:rsidRPr="0098345A">
        <w:rPr>
          <w:rFonts w:eastAsia="Helvetica" w:cstheme="majorHAnsi"/>
          <w:noProof/>
          <w:lang w:val="en-NZ" w:eastAsia="en-NZ"/>
        </w:rPr>
        <mc:AlternateContent>
          <mc:Choice Requires="wps">
            <w:drawing>
              <wp:anchor distT="152400" distB="152400" distL="152400" distR="152400" simplePos="0" relativeHeight="251641856" behindDoc="0" locked="0" layoutInCell="1" allowOverlap="1" wp14:anchorId="682A56A9" wp14:editId="6F0A6A89">
                <wp:simplePos x="0" y="0"/>
                <wp:positionH relativeFrom="margin">
                  <wp:posOffset>-523875</wp:posOffset>
                </wp:positionH>
                <wp:positionV relativeFrom="line">
                  <wp:posOffset>2972378</wp:posOffset>
                </wp:positionV>
                <wp:extent cx="1892300" cy="666750"/>
                <wp:effectExtent l="0" t="0" r="0" b="0"/>
                <wp:wrapThrough wrapText="bothSides">
                  <wp:wrapPolygon edited="0">
                    <wp:start x="0" y="0"/>
                    <wp:lineTo x="21600" y="0"/>
                    <wp:lineTo x="21600" y="21600"/>
                    <wp:lineTo x="0" y="21600"/>
                    <wp:lineTo x="0" y="0"/>
                  </wp:wrapPolygon>
                </wp:wrapThrough>
                <wp:docPr id="1073741863" name="officeArt object" descr="TRUST AND RESPECT…"/>
                <wp:cNvGraphicFramePr/>
                <a:graphic xmlns:a="http://schemas.openxmlformats.org/drawingml/2006/main">
                  <a:graphicData uri="http://schemas.microsoft.com/office/word/2010/wordprocessingShape">
                    <wps:wsp>
                      <wps:cNvSpPr txBox="1"/>
                      <wps:spPr>
                        <a:xfrm>
                          <a:off x="0" y="0"/>
                          <a:ext cx="1892300" cy="666750"/>
                        </a:xfrm>
                        <a:prstGeom prst="rect">
                          <a:avLst/>
                        </a:prstGeom>
                        <a:noFill/>
                        <a:ln w="12700">
                          <a:noFill/>
                          <a:miter lim="400000"/>
                        </a:ln>
                        <a:effectLst/>
                      </wps:spPr>
                      <wps:txbx>
                        <w:txbxContent>
                          <w:p w14:paraId="4B866C93" w14:textId="77777777" w:rsidR="00F16B6D" w:rsidRDefault="00F16B6D" w:rsidP="006B78FA">
                            <w:pPr>
                              <w:rPr>
                                <w:rFonts w:eastAsia="Calibri" w:cs="Calibri"/>
                              </w:rPr>
                            </w:pPr>
                            <w:r>
                              <w:t xml:space="preserve">TRUST AND RESPECT </w:t>
                            </w:r>
                          </w:p>
                        </w:txbxContent>
                      </wps:txbx>
                      <wps:bodyPr wrap="square" lIns="45719" tIns="45719" rIns="45719" bIns="45719" numCol="1" anchor="t"/>
                    </wps:wsp>
                  </a:graphicData>
                </a:graphic>
                <wp14:sizeRelV relativeFrom="margin">
                  <wp14:pctHeight>0</wp14:pctHeight>
                </wp14:sizeRelV>
              </wp:anchor>
            </w:drawing>
          </mc:Choice>
          <mc:Fallback>
            <w:pict>
              <v:shape id="_x0000_s1033" type="#_x0000_t202" alt="TRUST AND RESPECT…" style="position:absolute;margin-left:-41.25pt;margin-top:234.05pt;width:149pt;height:52.5pt;z-index:251641856;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" filled="f" stroked="f" strokeweight="1pt">
                <v:stroke miterlimit="4"/>
                <v:textbox inset="1.27mm,1.27mm,1.27mm,1.27mm">
                  <w:txbxContent>
                    <w:p w14:paraId="4B866C93" w14:textId="77777777" w:rsidR="00D82C69" w:rsidRDefault="00D82C69" w:rsidP="006B78FA">
                      <w:pPr>
                        <w:rPr>
                          <w:rFonts w:eastAsia="Calibri" w:cs="Calibri"/>
                        </w:rPr>
                      </w:pPr>
                      <w:r>
                        <w:t xml:space="preserve">TRUST AND RESPECT </w:t>
                      </w:r>
                    </w:p>
                  </w:txbxContent>
                </v:textbox>
                <w10:wrap type="through" anchorx="margin" anchory="line"/>
              </v:shape>
            </w:pict>
          </mc:Fallback>
        </mc:AlternateContent>
      </w:r>
      <w:r w:rsidRPr="0098345A">
        <w:rPr>
          <w:rFonts w:eastAsia="Helvetica" w:cstheme="majorHAnsi"/>
          <w:noProof/>
          <w:lang w:val="en-NZ" w:eastAsia="en-NZ"/>
        </w:rPr>
        <mc:AlternateContent>
          <mc:Choice Requires="wps">
            <w:drawing>
              <wp:anchor distT="152400" distB="152400" distL="152400" distR="152400" simplePos="0" relativeHeight="251696128" behindDoc="0" locked="0" layoutInCell="1" allowOverlap="1" wp14:anchorId="3F13491E" wp14:editId="35F6ABC1">
                <wp:simplePos x="0" y="0"/>
                <wp:positionH relativeFrom="margin">
                  <wp:posOffset>4572000</wp:posOffset>
                </wp:positionH>
                <wp:positionV relativeFrom="line">
                  <wp:posOffset>5046980</wp:posOffset>
                </wp:positionV>
                <wp:extent cx="1892300" cy="422275"/>
                <wp:effectExtent l="0" t="0" r="0" b="0"/>
                <wp:wrapThrough wrapText="bothSides">
                  <wp:wrapPolygon edited="0">
                    <wp:start x="0" y="0"/>
                    <wp:lineTo x="0" y="20463"/>
                    <wp:lineTo x="21310" y="20463"/>
                    <wp:lineTo x="21310" y="0"/>
                    <wp:lineTo x="0" y="0"/>
                  </wp:wrapPolygon>
                </wp:wrapThrough>
                <wp:docPr id="1073741865" name="officeArt object" descr="LEADERSHIP Leaders in immigration influence others into action by doing what is right first time and all the time through all the above values stands for"/>
                <wp:cNvGraphicFramePr/>
                <a:graphic xmlns:a="http://schemas.openxmlformats.org/drawingml/2006/main">
                  <a:graphicData uri="http://schemas.microsoft.com/office/word/2010/wordprocessingShape">
                    <wps:wsp>
                      <wps:cNvSpPr txBox="1"/>
                      <wps:spPr>
                        <a:xfrm>
                          <a:off x="0" y="0"/>
                          <a:ext cx="1892300" cy="422275"/>
                        </a:xfrm>
                        <a:prstGeom prst="rect">
                          <a:avLst/>
                        </a:prstGeom>
                        <a:noFill/>
                        <a:ln w="12700">
                          <a:noFill/>
                          <a:miter lim="400000"/>
                        </a:ln>
                        <a:effectLst/>
                      </wps:spPr>
                      <wps:txbx>
                        <w:txbxContent>
                          <w:p w14:paraId="596B87F3" w14:textId="77777777" w:rsidR="00F16B6D" w:rsidRDefault="00F16B6D" w:rsidP="006B78FA">
                            <w:r>
                              <w:rPr>
                                <w:lang w:val="de-DE"/>
                              </w:rPr>
                              <w:t xml:space="preserve">LEADERSHIP </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id="_x0000_s1034" type="#_x0000_t202" alt="LEADERSHIP Leaders in immigration influence others into action by doing what is right first time and all the time through all the above values stands for" style="position:absolute;margin-left:5in;margin-top:397.4pt;width:149pt;height:33.25pt;z-index:251696128;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" filled="f" stroked="f" strokeweight="1pt">
                <v:stroke miterlimit="4"/>
                <v:textbox inset="1.27mm,1.27mm,1.27mm,1.27mm">
                  <w:txbxContent>
                    <w:p w14:paraId="596B87F3" w14:textId="77777777" w:rsidR="00D82C69" w:rsidRDefault="00D82C69" w:rsidP="006B78FA">
                      <w:r>
                        <w:rPr>
                          <w:lang w:val="de-DE"/>
                        </w:rPr>
                        <w:t xml:space="preserve">LEADERSHIP </w:t>
                      </w:r>
                    </w:p>
                  </w:txbxContent>
                </v:textbox>
                <w10:wrap type="through" anchorx="margin" anchory="line"/>
              </v:shape>
            </w:pict>
          </mc:Fallback>
        </mc:AlternateContent>
      </w:r>
      <w:r w:rsidRPr="0098345A">
        <w:rPr>
          <w:rFonts w:eastAsia="Helvetica" w:cstheme="majorHAnsi"/>
          <w:noProof/>
          <w:lang w:val="en-NZ" w:eastAsia="en-NZ"/>
        </w:rPr>
        <mc:AlternateContent>
          <mc:Choice Requires="wps">
            <w:drawing>
              <wp:anchor distT="152400" distB="152400" distL="152400" distR="152400" simplePos="0" relativeHeight="251681792" behindDoc="0" locked="0" layoutInCell="1" allowOverlap="1" wp14:anchorId="532670BA" wp14:editId="453CAABE">
                <wp:simplePos x="0" y="0"/>
                <wp:positionH relativeFrom="margin">
                  <wp:posOffset>2033270</wp:posOffset>
                </wp:positionH>
                <wp:positionV relativeFrom="line">
                  <wp:posOffset>5046980</wp:posOffset>
                </wp:positionV>
                <wp:extent cx="1892300" cy="422275"/>
                <wp:effectExtent l="0" t="0" r="0" b="0"/>
                <wp:wrapThrough wrapText="bothSides">
                  <wp:wrapPolygon edited="0">
                    <wp:start x="0" y="0"/>
                    <wp:lineTo x="0" y="20463"/>
                    <wp:lineTo x="21310" y="20463"/>
                    <wp:lineTo x="21310" y="0"/>
                    <wp:lineTo x="0" y="0"/>
                  </wp:wrapPolygon>
                </wp:wrapThrough>
                <wp:docPr id="1073741862" name="officeArt object" descr="RULE OF LAW Immigration authorities are first and foremost the enforcement agency of the government ensuring the security of the border and function best in an the environment of the legitimate rule of law t stands for"/>
                <wp:cNvGraphicFramePr/>
                <a:graphic xmlns:a="http://schemas.openxmlformats.org/drawingml/2006/main">
                  <a:graphicData uri="http://schemas.microsoft.com/office/word/2010/wordprocessingShape">
                    <wps:wsp>
                      <wps:cNvSpPr txBox="1"/>
                      <wps:spPr>
                        <a:xfrm>
                          <a:off x="0" y="0"/>
                          <a:ext cx="1892300" cy="422275"/>
                        </a:xfrm>
                        <a:prstGeom prst="rect">
                          <a:avLst/>
                        </a:prstGeom>
                        <a:noFill/>
                        <a:ln w="12700">
                          <a:noFill/>
                          <a:miter lim="400000"/>
                        </a:ln>
                        <a:effectLst/>
                      </wps:spPr>
                      <wps:txbx>
                        <w:txbxContent>
                          <w:p w14:paraId="3CE966D4" w14:textId="77777777" w:rsidR="00F16B6D" w:rsidRDefault="00F16B6D" w:rsidP="006B78FA">
                            <w:r>
                              <w:t xml:space="preserve">RULE OF LAW </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id="_x0000_s1035" type="#_x0000_t202" alt="RULE OF LAW Immigration authorities are first and foremost the enforcement agency of the government ensuring the security of the border and function best in an the environment of the legitimate rule of law t stands for" style="position:absolute;margin-left:160.1pt;margin-top:397.4pt;width:149pt;height:33.25pt;z-index:251681792;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" filled="f" stroked="f" strokeweight="1pt">
                <v:stroke miterlimit="4"/>
                <v:textbox inset="1.27mm,1.27mm,1.27mm,1.27mm">
                  <w:txbxContent>
                    <w:p w14:paraId="3CE966D4" w14:textId="77777777" w:rsidR="00D82C69" w:rsidRDefault="00D82C69" w:rsidP="006B78FA">
                      <w:r>
                        <w:t xml:space="preserve">RULE OF LAW </w:t>
                      </w:r>
                    </w:p>
                  </w:txbxContent>
                </v:textbox>
                <w10:wrap type="through" anchorx="margin" anchory="line"/>
              </v:shape>
            </w:pict>
          </mc:Fallback>
        </mc:AlternateContent>
      </w:r>
      <w:r w:rsidRPr="0098345A">
        <w:rPr>
          <w:rFonts w:eastAsia="Helvetica" w:cstheme="majorHAnsi"/>
          <w:noProof/>
          <w:lang w:val="en-NZ" w:eastAsia="en-NZ"/>
        </w:rPr>
        <mc:AlternateContent>
          <mc:Choice Requires="wps">
            <w:drawing>
              <wp:anchor distT="152400" distB="152400" distL="152400" distR="152400" simplePos="0" relativeHeight="251669504" behindDoc="0" locked="0" layoutInCell="1" allowOverlap="1" wp14:anchorId="7834A9D1" wp14:editId="747DFB8E">
                <wp:simplePos x="0" y="0"/>
                <wp:positionH relativeFrom="margin">
                  <wp:posOffset>-518795</wp:posOffset>
                </wp:positionH>
                <wp:positionV relativeFrom="line">
                  <wp:posOffset>5060315</wp:posOffset>
                </wp:positionV>
                <wp:extent cx="1892300" cy="408940"/>
                <wp:effectExtent l="0" t="0" r="0" b="0"/>
                <wp:wrapThrough wrapText="bothSides">
                  <wp:wrapPolygon edited="0">
                    <wp:start x="0" y="0"/>
                    <wp:lineTo x="0" y="20124"/>
                    <wp:lineTo x="21310" y="20124"/>
                    <wp:lineTo x="21310" y="0"/>
                    <wp:lineTo x="0" y="0"/>
                  </wp:wrapPolygon>
                </wp:wrapThrough>
                <wp:docPr id="1073741858" name="officeArt object" descr="GOOD GOVERNANCE Members are committed to enhancing and maintaining the rule of law in an environment of transparency and accountable decision-making stands for"/>
                <wp:cNvGraphicFramePr/>
                <a:graphic xmlns:a="http://schemas.openxmlformats.org/drawingml/2006/main">
                  <a:graphicData uri="http://schemas.microsoft.com/office/word/2010/wordprocessingShape">
                    <wps:wsp>
                      <wps:cNvSpPr txBox="1"/>
                      <wps:spPr>
                        <a:xfrm>
                          <a:off x="0" y="0"/>
                          <a:ext cx="1892300" cy="408940"/>
                        </a:xfrm>
                        <a:prstGeom prst="rect">
                          <a:avLst/>
                        </a:prstGeom>
                        <a:noFill/>
                        <a:ln w="12700">
                          <a:noFill/>
                          <a:miter lim="400000"/>
                        </a:ln>
                        <a:effectLst/>
                      </wps:spPr>
                      <wps:txbx>
                        <w:txbxContent>
                          <w:p w14:paraId="36325968" w14:textId="5BFE8A27" w:rsidR="00F16B6D" w:rsidRPr="000322EE" w:rsidRDefault="00F16B6D" w:rsidP="006B78FA">
                            <w:pPr>
                              <w:rPr>
                                <w:lang w:val="de-DE"/>
                              </w:rPr>
                            </w:pPr>
                            <w:r>
                              <w:rPr>
                                <w:lang w:val="de-DE"/>
                              </w:rPr>
                              <w:t xml:space="preserve">GOOD </w:t>
                            </w:r>
                            <w:r w:rsidRPr="000322EE">
                              <w:rPr>
                                <w:lang w:val="de-DE"/>
                              </w:rPr>
                              <w:t>G</w:t>
                            </w:r>
                            <w:r>
                              <w:rPr>
                                <w:lang w:val="de-DE"/>
                              </w:rPr>
                              <w:t>OVERNANCE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id="_x0000_s1036" type="#_x0000_t202" alt="GOOD GOVERNANCE Members are committed to enhancing and maintaining the rule of law in an environment of transparency and accountable decision-making stands for" style="position:absolute;margin-left:-40.85pt;margin-top:398.45pt;width:149pt;height:32.2pt;z-index:251669504;visibility:visible;mso-wrap-style:square;mso-height-percent:0;mso-wrap-distance-left:12pt;mso-wrap-distance-top:12pt;mso-wrap-distance-right:12pt;mso-wrap-distance-bottom:12pt;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" filled="f" stroked="f" strokeweight="1pt">
                <v:stroke miterlimit="4"/>
                <v:textbox inset="1.27mm,1.27mm,1.27mm,1.27mm">
                  <w:txbxContent>
                    <w:p w14:paraId="36325968" w14:textId="5BFE8A27" w:rsidR="00D82C69" w:rsidRPr="000322EE" w:rsidRDefault="00D82C69" w:rsidP="006B78FA">
                      <w:pPr>
                        <w:rPr>
                          <w:lang w:val="de-DE"/>
                        </w:rPr>
                      </w:pPr>
                      <w:r>
                        <w:rPr>
                          <w:lang w:val="de-DE"/>
                        </w:rPr>
                        <w:t xml:space="preserve">GOOD </w:t>
                      </w:r>
                      <w:r w:rsidRPr="000322EE">
                        <w:rPr>
                          <w:lang w:val="de-DE"/>
                        </w:rPr>
                        <w:t>G</w:t>
                      </w:r>
                      <w:r>
                        <w:rPr>
                          <w:lang w:val="de-DE"/>
                        </w:rPr>
                        <w:t>OVERNANCE</w:t>
                      </w:r>
                    </w:p>
                  </w:txbxContent>
                </v:textbox>
                <w10:wrap type="through" anchorx="margin" anchory="line"/>
              </v:shape>
            </w:pict>
          </mc:Fallback>
        </mc:AlternateContent>
      </w:r>
      <w:r w:rsidR="00145F2C" w:rsidRPr="0098345A">
        <w:rPr>
          <w:rFonts w:asciiTheme="majorHAnsi" w:hAnsiTheme="majorHAnsi" w:cstheme="majorHAnsi"/>
        </w:rPr>
        <w:t xml:space="preserve">We live by our </w:t>
      </w:r>
      <w:r w:rsidR="00E12E48" w:rsidRPr="0098345A">
        <w:rPr>
          <w:rFonts w:asciiTheme="majorHAnsi" w:hAnsiTheme="majorHAnsi" w:cstheme="majorHAnsi"/>
        </w:rPr>
        <w:t>v</w:t>
      </w:r>
      <w:r>
        <w:rPr>
          <w:rFonts w:asciiTheme="majorHAnsi" w:hAnsiTheme="majorHAnsi" w:cstheme="majorHAnsi"/>
        </w:rPr>
        <w:t>alue</w:t>
      </w:r>
    </w:p>
    <w:p w14:paraId="4CC95A0A" w14:textId="2A4EB156" w:rsidR="00C01CAC" w:rsidRPr="0098345A" w:rsidRDefault="00C01CAC" w:rsidP="002B1E06">
      <w:pPr>
        <w:pStyle w:val="Body"/>
        <w:jc w:val="left"/>
        <w:rPr>
          <w:rFonts w:asciiTheme="majorHAnsi" w:hAnsiTheme="majorHAnsi" w:cstheme="majorHAnsi"/>
          <w:color w:val="auto"/>
          <w:lang w:val="en-AU"/>
        </w:rPr>
      </w:pPr>
    </w:p>
    <w:sectPr w:rsidR="00C01CAC" w:rsidRPr="0098345A">
      <w:headerReference w:type="even" r:id="rId35"/>
      <w:headerReference w:type="default" r:id="rId36"/>
      <w:headerReference w:type="first" r:id="rId3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4572A" w14:textId="77777777" w:rsidR="00085DDC" w:rsidRDefault="00085DDC">
      <w:r>
        <w:separator/>
      </w:r>
    </w:p>
  </w:endnote>
  <w:endnote w:type="continuationSeparator" w:id="0">
    <w:p w14:paraId="5FE0F26F" w14:textId="77777777" w:rsidR="00085DDC" w:rsidRDefault="00085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rlito">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775285"/>
      <w:docPartObj>
        <w:docPartGallery w:val="Page Numbers (Bottom of Page)"/>
        <w:docPartUnique/>
      </w:docPartObj>
    </w:sdtPr>
    <w:sdtEndPr>
      <w:rPr>
        <w:noProof/>
      </w:rPr>
    </w:sdtEndPr>
    <w:sdtContent>
      <w:p w14:paraId="37EF39C5" w14:textId="52BD28DE" w:rsidR="00F16B6D" w:rsidRDefault="00F16B6D">
        <w:pPr>
          <w:pStyle w:val="Footer"/>
          <w:jc w:val="center"/>
        </w:pPr>
        <w:r>
          <w:fldChar w:fldCharType="begin"/>
        </w:r>
        <w:r>
          <w:instrText xml:space="preserve"> PAGE   \* MERGEFORMAT </w:instrText>
        </w:r>
        <w:r>
          <w:fldChar w:fldCharType="separate"/>
        </w:r>
        <w:r w:rsidR="00DB7DF6">
          <w:rPr>
            <w:noProof/>
          </w:rPr>
          <w:t>14</w:t>
        </w:r>
        <w:r>
          <w:rPr>
            <w:noProof/>
          </w:rPr>
          <w:fldChar w:fldCharType="end"/>
        </w:r>
      </w:p>
    </w:sdtContent>
  </w:sdt>
  <w:p w14:paraId="6FB64943" w14:textId="77777777" w:rsidR="00F16B6D" w:rsidRDefault="00F16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5C131" w14:textId="77777777" w:rsidR="00F16B6D" w:rsidRDefault="00F16B6D">
    <w:pPr>
      <w:pStyle w:val="Header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7524424"/>
      <w:docPartObj>
        <w:docPartGallery w:val="Page Numbers (Bottom of Page)"/>
        <w:docPartUnique/>
      </w:docPartObj>
    </w:sdtPr>
    <w:sdtEndPr/>
    <w:sdtContent>
      <w:sdt>
        <w:sdtPr>
          <w:id w:val="-1769616900"/>
          <w:docPartObj>
            <w:docPartGallery w:val="Page Numbers (Top of Page)"/>
            <w:docPartUnique/>
          </w:docPartObj>
        </w:sdtPr>
        <w:sdtEndPr/>
        <w:sdtContent>
          <w:p w14:paraId="6D39E6DD" w14:textId="6CC37E29" w:rsidR="00F16B6D" w:rsidRDefault="00F16B6D">
            <w:pPr>
              <w:pStyle w:val="Footer"/>
              <w:jc w:val="right"/>
            </w:pPr>
            <w:r>
              <w:t xml:space="preserve">Page </w:t>
            </w:r>
            <w:r>
              <w:rPr>
                <w:b/>
                <w:bCs/>
              </w:rPr>
              <w:fldChar w:fldCharType="begin"/>
            </w:r>
            <w:r>
              <w:rPr>
                <w:b/>
                <w:bCs/>
              </w:rPr>
              <w:instrText xml:space="preserve"> PAGE </w:instrText>
            </w:r>
            <w:r>
              <w:rPr>
                <w:b/>
                <w:bCs/>
              </w:rPr>
              <w:fldChar w:fldCharType="separate"/>
            </w:r>
            <w:r w:rsidR="00DB7DF6">
              <w:rPr>
                <w:b/>
                <w:bCs/>
                <w:noProof/>
              </w:rPr>
              <w:t>29</w:t>
            </w:r>
            <w:r>
              <w:rPr>
                <w:b/>
                <w:bCs/>
              </w:rPr>
              <w:fldChar w:fldCharType="end"/>
            </w:r>
            <w:r>
              <w:t xml:space="preserve"> of </w:t>
            </w:r>
            <w:r>
              <w:rPr>
                <w:b/>
                <w:bCs/>
              </w:rPr>
              <w:fldChar w:fldCharType="begin"/>
            </w:r>
            <w:r>
              <w:rPr>
                <w:b/>
                <w:bCs/>
              </w:rPr>
              <w:instrText xml:space="preserve"> NUMPAGES  </w:instrText>
            </w:r>
            <w:r>
              <w:rPr>
                <w:b/>
                <w:bCs/>
              </w:rPr>
              <w:fldChar w:fldCharType="separate"/>
            </w:r>
            <w:r w:rsidR="00DB7DF6">
              <w:rPr>
                <w:b/>
                <w:bCs/>
                <w:noProof/>
              </w:rPr>
              <w:t>29</w:t>
            </w:r>
            <w:r>
              <w:rPr>
                <w:b/>
                <w:bCs/>
              </w:rPr>
              <w:fldChar w:fldCharType="end"/>
            </w:r>
          </w:p>
        </w:sdtContent>
      </w:sdt>
    </w:sdtContent>
  </w:sdt>
  <w:p w14:paraId="2E546E22" w14:textId="77777777" w:rsidR="00F16B6D" w:rsidRDefault="00F16B6D">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B630E" w14:textId="77777777" w:rsidR="00085DDC" w:rsidRDefault="00085DDC">
      <w:r>
        <w:separator/>
      </w:r>
    </w:p>
  </w:footnote>
  <w:footnote w:type="continuationSeparator" w:id="0">
    <w:p w14:paraId="38AF4C90" w14:textId="77777777" w:rsidR="00085DDC" w:rsidRDefault="00085DDC">
      <w:r>
        <w:continuationSeparator/>
      </w:r>
    </w:p>
  </w:footnote>
  <w:footnote w:id="1">
    <w:p w14:paraId="76504B44" w14:textId="5ED753C0" w:rsidR="00F16B6D" w:rsidRPr="0098345A" w:rsidRDefault="00F16B6D" w:rsidP="00E65D8E">
      <w:pPr>
        <w:pStyle w:val="FootnoteText"/>
      </w:pPr>
      <w:r w:rsidRPr="0098345A">
        <w:rPr>
          <w:rStyle w:val="FootnoteReference"/>
        </w:rPr>
        <w:footnoteRef/>
      </w:r>
      <w:r w:rsidRPr="0098345A">
        <w:t xml:space="preserve"> PIDC Model Legislation, PIDC Model Code of Ethics for Immigration Officers,</w:t>
      </w:r>
      <w:r>
        <w:t xml:space="preserve"> PIDC Model Training Curriculum, PIDC Model Standard Operating Procedures, PIDC Model Strategic and Operational Framework.</w:t>
      </w:r>
      <w:r w:rsidRPr="0098345A">
        <w:t xml:space="preserve"> </w:t>
      </w:r>
    </w:p>
  </w:footnote>
  <w:footnote w:id="2">
    <w:p w14:paraId="28875EDD" w14:textId="5E280C30" w:rsidR="00F16B6D" w:rsidRPr="009D019B" w:rsidRDefault="00F16B6D">
      <w:pPr>
        <w:pStyle w:val="FootnoteText"/>
      </w:pPr>
      <w:r w:rsidRPr="009D019B">
        <w:rPr>
          <w:rStyle w:val="FootnoteReference"/>
        </w:rPr>
        <w:footnoteRef/>
      </w:r>
      <w:r w:rsidRPr="009D019B">
        <w:rPr>
          <w:rFonts w:cs="Calibri"/>
        </w:rPr>
        <w:t xml:space="preserve"> PIDC plays an important role in the regional response to combating COVID-19. In addition to its COVID-19 Support Programme for Members, the Secretariat is a member of the Pacific Islands Forum Pacific Humanitarian Pathway – COVID-19 regional response and was tasked to develop regional immigration protocols and also support the development of a standard vaccination certificate</w:t>
      </w:r>
    </w:p>
  </w:footnote>
  <w:footnote w:id="3">
    <w:p w14:paraId="6108DD91" w14:textId="77777777" w:rsidR="00DB7DF6" w:rsidRPr="00D54F1A" w:rsidRDefault="00DB7DF6" w:rsidP="00DB7DF6">
      <w:pPr>
        <w:pStyle w:val="FootnoteText"/>
        <w:rPr>
          <w:lang w:val="en-US"/>
        </w:rPr>
      </w:pPr>
      <w:r>
        <w:rPr>
          <w:rStyle w:val="FootnoteReference"/>
        </w:rPr>
        <w:footnoteRef/>
      </w:r>
      <w:r>
        <w:t xml:space="preserve"> Including the</w:t>
      </w:r>
      <w:r w:rsidRPr="00027450">
        <w:t xml:space="preserve"> Global Compact on Migration, 2030 SDGs,</w:t>
      </w:r>
      <w:r>
        <w:t xml:space="preserve"> TNOC, UNCAC, Honiara/ Nasonini/ Biketawa/Boe Declarations by Pacific Leaders.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601DC6" w14:textId="3AFE92C8" w:rsidR="00F16B6D" w:rsidRDefault="00085DDC">
    <w:pPr>
      <w:pStyle w:val="Header"/>
    </w:pPr>
    <w:r>
      <w:rPr>
        <w:noProof/>
      </w:rPr>
      <w:pict w14:anchorId="05C393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29" o:spid="_x0000_s2050" type="#_x0000_t136" style="position:absolute;margin-left:0;margin-top:0;width:561pt;height:74.8pt;rotation:315;z-index:-251655168;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50126" w14:textId="57BCA7D3" w:rsidR="00F16B6D" w:rsidRDefault="00085DDC">
    <w:pPr>
      <w:pStyle w:val="Header"/>
    </w:pPr>
    <w:r>
      <w:rPr>
        <w:noProof/>
      </w:rPr>
      <w:pict w14:anchorId="2D9C14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8" o:spid="_x0000_s2059" type="#_x0000_t136" style="position:absolute;margin-left:0;margin-top:0;width:561pt;height:74.8pt;rotation:315;z-index:-251636736;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5FF0E" w14:textId="7EB8EC45" w:rsidR="00F16B6D" w:rsidRDefault="00085DDC">
    <w:pPr>
      <w:pStyle w:val="HeaderFooter"/>
    </w:pPr>
    <w:r>
      <w:rPr>
        <w:noProof/>
      </w:rPr>
      <w:pict w14:anchorId="4FF82B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9" o:spid="_x0000_s2060" type="#_x0000_t136" style="position:absolute;margin-left:0;margin-top:0;width:561pt;height:74.8pt;rotation:315;z-index:-251634688;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p w14:paraId="7936739B" w14:textId="77777777" w:rsidR="00F16B6D" w:rsidRDefault="00F16B6D">
    <w:pPr>
      <w:pStyle w:val="HeaderFoot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A91F7A" w14:textId="77361337" w:rsidR="00F16B6D" w:rsidRDefault="00085DDC">
    <w:pPr>
      <w:pStyle w:val="Header"/>
    </w:pPr>
    <w:r>
      <w:rPr>
        <w:noProof/>
      </w:rPr>
      <w:pict w14:anchorId="1A277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7" o:spid="_x0000_s2058" type="#_x0000_t136" style="position:absolute;margin-left:0;margin-top:0;width:561pt;height:74.8pt;rotation:315;z-index:-251638784;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BA08A" w14:textId="1FE140D5" w:rsidR="00F16B6D" w:rsidRDefault="00085DDC">
    <w:pPr>
      <w:pStyle w:val="Header"/>
    </w:pPr>
    <w:r>
      <w:rPr>
        <w:noProof/>
      </w:rPr>
      <w:pict w14:anchorId="613741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1" o:spid="_x0000_s2062" type="#_x0000_t136" style="position:absolute;margin-left:0;margin-top:0;width:561pt;height:74.8pt;rotation:315;z-index:-251630592;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9CB09" w14:textId="77F57EF6" w:rsidR="00F16B6D" w:rsidRDefault="00085DDC">
    <w:pPr>
      <w:pStyle w:val="HeaderFooter"/>
    </w:pPr>
    <w:r>
      <w:rPr>
        <w:noProof/>
      </w:rPr>
      <w:pict w14:anchorId="033A8B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2" o:spid="_x0000_s2063" type="#_x0000_t136" style="position:absolute;margin-left:0;margin-top:0;width:561pt;height:74.8pt;rotation:315;z-index:-251628544;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E1D44" w14:textId="57356667" w:rsidR="00F16B6D" w:rsidRDefault="00085DDC">
    <w:pPr>
      <w:pStyle w:val="Header"/>
    </w:pPr>
    <w:r>
      <w:rPr>
        <w:noProof/>
      </w:rPr>
      <w:pict w14:anchorId="608486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0" o:spid="_x0000_s2061" type="#_x0000_t136" style="position:absolute;margin-left:0;margin-top:0;width:561pt;height:74.8pt;rotation:315;z-index:-251632640;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42426" w14:textId="38D680E1" w:rsidR="00F16B6D" w:rsidRDefault="00085DDC">
    <w:pPr>
      <w:pStyle w:val="Header"/>
    </w:pPr>
    <w:r>
      <w:rPr>
        <w:noProof/>
      </w:rPr>
      <w:pict w14:anchorId="08978B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4" o:spid="_x0000_s2065" type="#_x0000_t136" style="position:absolute;margin-left:0;margin-top:0;width:561pt;height:74.8pt;rotation:315;z-index:-251624448;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2B1CC" w14:textId="30763C66" w:rsidR="00F16B6D" w:rsidRDefault="00085DDC">
    <w:pPr>
      <w:pStyle w:val="HeaderFooter"/>
    </w:pPr>
    <w:r>
      <w:rPr>
        <w:noProof/>
      </w:rPr>
      <w:pict w14:anchorId="4D64D6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5" o:spid="_x0000_s2066" type="#_x0000_t136" style="position:absolute;margin-left:0;margin-top:0;width:561pt;height:74.8pt;rotation:315;z-index:-251622400;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60902" w14:textId="016B8ED0" w:rsidR="00F16B6D" w:rsidRDefault="00085DDC">
    <w:pPr>
      <w:pStyle w:val="Header"/>
    </w:pPr>
    <w:r>
      <w:rPr>
        <w:noProof/>
      </w:rPr>
      <w:pict w14:anchorId="3514FE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3" o:spid="_x0000_s2064" type="#_x0000_t136" style="position:absolute;margin-left:0;margin-top:0;width:561pt;height:74.8pt;rotation:315;z-index:-251626496;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B99EE2" w14:textId="6BF97750" w:rsidR="00F16B6D" w:rsidRDefault="00085DDC">
    <w:pPr>
      <w:pStyle w:val="Header"/>
    </w:pPr>
    <w:r>
      <w:rPr>
        <w:noProof/>
      </w:rPr>
      <w:pict w14:anchorId="40F758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7" o:spid="_x0000_s2068" type="#_x0000_t136" style="position:absolute;margin-left:0;margin-top:0;width:561pt;height:74.8pt;rotation:315;z-index:-251618304;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1B2AD" w14:textId="77E3C882" w:rsidR="00F16B6D" w:rsidRDefault="00085DDC">
    <w:pPr>
      <w:pStyle w:val="Header"/>
    </w:pPr>
    <w:r>
      <w:rPr>
        <w:noProof/>
      </w:rPr>
      <w:pict w14:anchorId="7FA1A9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0" o:spid="_x0000_s2051" type="#_x0000_t136" style="position:absolute;margin-left:0;margin-top:0;width:561pt;height:74.8pt;rotation:315;z-index:-251653120;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8C978" w14:textId="35DD4921" w:rsidR="00F16B6D" w:rsidRDefault="00085DDC">
    <w:pPr>
      <w:pStyle w:val="HeaderFooter"/>
    </w:pPr>
    <w:r>
      <w:rPr>
        <w:noProof/>
      </w:rPr>
      <w:pict w14:anchorId="7FA346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8" o:spid="_x0000_s2069" type="#_x0000_t136" style="position:absolute;margin-left:0;margin-top:0;width:561pt;height:74.8pt;rotation:315;z-index:-251616256;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09AE0" w14:textId="2CCDE176" w:rsidR="00F16B6D" w:rsidRDefault="00085DDC">
    <w:pPr>
      <w:pStyle w:val="Header"/>
    </w:pPr>
    <w:r>
      <w:rPr>
        <w:noProof/>
      </w:rPr>
      <w:pict w14:anchorId="7EB625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46" o:spid="_x0000_s2067" type="#_x0000_t136" style="position:absolute;margin-left:0;margin-top:0;width:561pt;height:74.8pt;rotation:315;z-index:-251620352;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ACB9C" w14:textId="3032517B" w:rsidR="00F16B6D" w:rsidRDefault="00085DDC">
    <w:pPr>
      <w:pStyle w:val="Header"/>
    </w:pPr>
    <w:r>
      <w:rPr>
        <w:noProof/>
      </w:rPr>
      <w:pict w14:anchorId="316950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28" o:spid="_x0000_s2049" type="#_x0000_t136" style="position:absolute;margin-left:0;margin-top:0;width:561pt;height:74.8pt;rotation:315;z-index:-251657216;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274C4" w14:textId="1AC0D588" w:rsidR="00F16B6D" w:rsidRDefault="00085DDC">
    <w:pPr>
      <w:pStyle w:val="Header"/>
    </w:pPr>
    <w:r>
      <w:rPr>
        <w:noProof/>
      </w:rPr>
      <w:pict w14:anchorId="454247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2" o:spid="_x0000_s2053" type="#_x0000_t136" style="position:absolute;margin-left:0;margin-top:0;width:561pt;height:74.8pt;rotation:315;z-index:-251649024;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D8C69" w14:textId="260C0206" w:rsidR="00F16B6D" w:rsidRDefault="00085DDC">
    <w:pPr>
      <w:pStyle w:val="HeaderFooter"/>
    </w:pPr>
    <w:r>
      <w:rPr>
        <w:noProof/>
      </w:rPr>
      <w:pict w14:anchorId="1CA2A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3" o:spid="_x0000_s2054" type="#_x0000_t136" style="position:absolute;margin-left:0;margin-top:0;width:561pt;height:74.8pt;rotation:315;z-index:-251646976;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5FE80" w14:textId="42AC5BD2" w:rsidR="00F16B6D" w:rsidRDefault="00085DDC">
    <w:pPr>
      <w:pStyle w:val="Header"/>
    </w:pPr>
    <w:r>
      <w:rPr>
        <w:noProof/>
      </w:rPr>
      <w:pict w14:anchorId="59663F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1" o:spid="_x0000_s2052" type="#_x0000_t136" style="position:absolute;margin-left:0;margin-top:0;width:561pt;height:74.8pt;rotation:315;z-index:-251651072;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4F8AF" w14:textId="1D99B5BB" w:rsidR="00F16B6D" w:rsidRDefault="00085DDC">
    <w:pPr>
      <w:pStyle w:val="Header"/>
    </w:pPr>
    <w:r>
      <w:rPr>
        <w:noProof/>
      </w:rPr>
      <w:pict w14:anchorId="5EB9EB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5" o:spid="_x0000_s2056" type="#_x0000_t136" style="position:absolute;margin-left:0;margin-top:0;width:561pt;height:74.8pt;rotation:315;z-index:-251642880;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B7266" w14:textId="72190706" w:rsidR="00F16B6D" w:rsidRDefault="00085DDC">
    <w:pPr>
      <w:pStyle w:val="HeaderFooter"/>
    </w:pPr>
    <w:r>
      <w:rPr>
        <w:noProof/>
      </w:rPr>
      <w:pict w14:anchorId="069736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6" o:spid="_x0000_s2057" type="#_x0000_t136" style="position:absolute;margin-left:0;margin-top:0;width:561pt;height:74.8pt;rotation:315;z-index:-251640832;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D5CA7" w14:textId="46EF5CCC" w:rsidR="00F16B6D" w:rsidRDefault="00085DDC">
    <w:pPr>
      <w:pStyle w:val="Header"/>
    </w:pPr>
    <w:r>
      <w:rPr>
        <w:noProof/>
      </w:rPr>
      <w:pict w14:anchorId="305BA5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3447334" o:spid="_x0000_s2055" type="#_x0000_t136" style="position:absolute;margin-left:0;margin-top:0;width:561pt;height:74.8pt;rotation:315;z-index:-251644928;mso-position-horizontal:center;mso-position-horizontal-relative:margin;mso-position-vertical:center;mso-position-vertical-relative:margin" o:allowincell="f" fillcolor="silver" stroked="f">
          <v:fill opacity=".5"/>
          <v:textpath style="font-family:&quot;Helvetica Neue&quot;;font-size:1pt" string="Confidential 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2411"/>
    <w:multiLevelType w:val="hybridMultilevel"/>
    <w:tmpl w:val="0A7C8CE2"/>
    <w:lvl w:ilvl="0" w:tplc="29502B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4E579D"/>
    <w:multiLevelType w:val="hybridMultilevel"/>
    <w:tmpl w:val="C92C3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9C1791"/>
    <w:multiLevelType w:val="hybridMultilevel"/>
    <w:tmpl w:val="8C12F772"/>
    <w:lvl w:ilvl="0" w:tplc="7C94AFA2">
      <w:start w:val="7"/>
      <w:numFmt w:val="bullet"/>
      <w:lvlText w:val="-"/>
      <w:lvlJc w:val="left"/>
      <w:pPr>
        <w:ind w:left="720" w:hanging="360"/>
      </w:pPr>
      <w:rPr>
        <w:rFonts w:ascii="Helvetica Neue" w:eastAsia="Arial Unicode MS" w:hAnsi="Helvetica Neue" w:cstheme="majorHAns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87108EC"/>
    <w:multiLevelType w:val="hybridMultilevel"/>
    <w:tmpl w:val="106684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97017D"/>
    <w:multiLevelType w:val="hybridMultilevel"/>
    <w:tmpl w:val="2F40326C"/>
    <w:lvl w:ilvl="0" w:tplc="A886B004">
      <w:start w:val="1"/>
      <w:numFmt w:val="lowerLetter"/>
      <w:lvlText w:val="(%1)"/>
      <w:lvlJc w:val="left"/>
      <w:pPr>
        <w:ind w:left="803" w:hanging="44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0DB4ADB"/>
    <w:multiLevelType w:val="hybridMultilevel"/>
    <w:tmpl w:val="6A7C80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3AC5931"/>
    <w:multiLevelType w:val="hybridMultilevel"/>
    <w:tmpl w:val="DB1AEF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9521431"/>
    <w:multiLevelType w:val="hybridMultilevel"/>
    <w:tmpl w:val="BDE8E60E"/>
    <w:lvl w:ilvl="0" w:tplc="0809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BF82B40"/>
    <w:multiLevelType w:val="hybridMultilevel"/>
    <w:tmpl w:val="C2E0AAE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1CC433E2"/>
    <w:multiLevelType w:val="hybridMultilevel"/>
    <w:tmpl w:val="31AA9068"/>
    <w:lvl w:ilvl="0" w:tplc="F918B744">
      <w:start w:val="1"/>
      <w:numFmt w:val="bullet"/>
      <w:lvlText w:val="Þ"/>
      <w:lvlJc w:val="left"/>
      <w:pPr>
        <w:ind w:left="780" w:hanging="42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348908">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8FE6D75C">
      <w:start w:val="1"/>
      <w:numFmt w:val="bullet"/>
      <w:lvlText w:val="▪"/>
      <w:lvlJc w:val="left"/>
      <w:pPr>
        <w:ind w:left="2220" w:hanging="42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3948FC4">
      <w:start w:val="1"/>
      <w:numFmt w:val="bullet"/>
      <w:lvlText w:val="•"/>
      <w:lvlJc w:val="left"/>
      <w:pPr>
        <w:ind w:left="2940" w:hanging="42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2EC4D70">
      <w:start w:val="1"/>
      <w:numFmt w:val="bullet"/>
      <w:lvlText w:val="o"/>
      <w:lvlJc w:val="left"/>
      <w:pPr>
        <w:ind w:left="3660" w:hanging="42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DD83D4E">
      <w:start w:val="1"/>
      <w:numFmt w:val="bullet"/>
      <w:lvlText w:val="▪"/>
      <w:lvlJc w:val="left"/>
      <w:pPr>
        <w:ind w:left="4380" w:hanging="42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532F7EE">
      <w:start w:val="1"/>
      <w:numFmt w:val="bullet"/>
      <w:lvlText w:val="•"/>
      <w:lvlJc w:val="left"/>
      <w:pPr>
        <w:ind w:left="5100" w:hanging="42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23AE2476">
      <w:start w:val="1"/>
      <w:numFmt w:val="bullet"/>
      <w:lvlText w:val="o"/>
      <w:lvlJc w:val="left"/>
      <w:pPr>
        <w:ind w:left="5820" w:hanging="42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856E2BE">
      <w:start w:val="1"/>
      <w:numFmt w:val="bullet"/>
      <w:lvlText w:val="▪"/>
      <w:lvlJc w:val="left"/>
      <w:pPr>
        <w:ind w:left="6540" w:hanging="42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nsid w:val="1E2F3863"/>
    <w:multiLevelType w:val="hybridMultilevel"/>
    <w:tmpl w:val="73168020"/>
    <w:lvl w:ilvl="0" w:tplc="5A9C9C5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637713"/>
    <w:multiLevelType w:val="hybridMultilevel"/>
    <w:tmpl w:val="1F205F46"/>
    <w:lvl w:ilvl="0" w:tplc="17B852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1BA02CB"/>
    <w:multiLevelType w:val="multilevel"/>
    <w:tmpl w:val="A202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D13DF4"/>
    <w:multiLevelType w:val="multilevel"/>
    <w:tmpl w:val="DC343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BB5BAE"/>
    <w:multiLevelType w:val="multilevel"/>
    <w:tmpl w:val="FB185E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285A4643"/>
    <w:multiLevelType w:val="hybridMultilevel"/>
    <w:tmpl w:val="91B2E7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2C324577"/>
    <w:multiLevelType w:val="hybridMultilevel"/>
    <w:tmpl w:val="7208094E"/>
    <w:lvl w:ilvl="0" w:tplc="7C94AFA2">
      <w:start w:val="7"/>
      <w:numFmt w:val="bullet"/>
      <w:lvlText w:val="-"/>
      <w:lvlJc w:val="left"/>
      <w:pPr>
        <w:ind w:left="720" w:hanging="360"/>
      </w:pPr>
      <w:rPr>
        <w:rFonts w:ascii="Helvetica Neue" w:eastAsia="Arial Unicode MS" w:hAnsi="Helvetica Neue"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E3E3CF2"/>
    <w:multiLevelType w:val="multilevel"/>
    <w:tmpl w:val="AB42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0743B1"/>
    <w:multiLevelType w:val="hybridMultilevel"/>
    <w:tmpl w:val="5E1025CC"/>
    <w:lvl w:ilvl="0" w:tplc="7C94AFA2">
      <w:start w:val="7"/>
      <w:numFmt w:val="bullet"/>
      <w:lvlText w:val="-"/>
      <w:lvlJc w:val="left"/>
      <w:pPr>
        <w:ind w:left="720" w:hanging="360"/>
      </w:pPr>
      <w:rPr>
        <w:rFonts w:ascii="Helvetica Neue" w:eastAsia="Arial Unicode MS" w:hAnsi="Helvetica Neue" w:cstheme="maj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4724666"/>
    <w:multiLevelType w:val="hybridMultilevel"/>
    <w:tmpl w:val="DBD63D8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35762FDB"/>
    <w:multiLevelType w:val="hybridMultilevel"/>
    <w:tmpl w:val="3138A8C0"/>
    <w:lvl w:ilvl="0" w:tplc="0F2A3216">
      <w:start w:val="1"/>
      <w:numFmt w:val="bullet"/>
      <w:lvlText w:val="-"/>
      <w:lvlJc w:val="left"/>
      <w:pPr>
        <w:ind w:left="420" w:hanging="360"/>
      </w:pPr>
      <w:rPr>
        <w:rFonts w:ascii="Calibri Light" w:eastAsia="Arial Unicode MS"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6BB51EF"/>
    <w:multiLevelType w:val="hybridMultilevel"/>
    <w:tmpl w:val="050CFE78"/>
    <w:lvl w:ilvl="0" w:tplc="29502B5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91C15E5"/>
    <w:multiLevelType w:val="multilevel"/>
    <w:tmpl w:val="4AE6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C0264F4"/>
    <w:multiLevelType w:val="hybridMultilevel"/>
    <w:tmpl w:val="4D52C9C8"/>
    <w:lvl w:ilvl="0" w:tplc="29502B5E">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403033D5"/>
    <w:multiLevelType w:val="hybridMultilevel"/>
    <w:tmpl w:val="74E84D5C"/>
    <w:lvl w:ilvl="0" w:tplc="11ECFE34">
      <w:start w:val="1"/>
      <w:numFmt w:val="bullet"/>
      <w:lvlText w:val=""/>
      <w:lvlJc w:val="left"/>
      <w:pPr>
        <w:ind w:left="720" w:hanging="360"/>
      </w:pPr>
      <w:rPr>
        <w:rFonts w:ascii="Symbol" w:hAnsi="Symbol" w:hint="default"/>
      </w:rPr>
    </w:lvl>
    <w:lvl w:ilvl="1" w:tplc="A5DC94D0" w:tentative="1">
      <w:start w:val="1"/>
      <w:numFmt w:val="bullet"/>
      <w:lvlText w:val="o"/>
      <w:lvlJc w:val="left"/>
      <w:pPr>
        <w:ind w:left="1440" w:hanging="360"/>
      </w:pPr>
      <w:rPr>
        <w:rFonts w:ascii="Courier New" w:hAnsi="Courier New" w:cs="Courier New" w:hint="default"/>
      </w:rPr>
    </w:lvl>
    <w:lvl w:ilvl="2" w:tplc="9EA25AA4" w:tentative="1">
      <w:start w:val="1"/>
      <w:numFmt w:val="bullet"/>
      <w:lvlText w:val=""/>
      <w:lvlJc w:val="left"/>
      <w:pPr>
        <w:ind w:left="2160" w:hanging="360"/>
      </w:pPr>
      <w:rPr>
        <w:rFonts w:ascii="Wingdings" w:hAnsi="Wingdings" w:hint="default"/>
      </w:rPr>
    </w:lvl>
    <w:lvl w:ilvl="3" w:tplc="B3FA1B58" w:tentative="1">
      <w:start w:val="1"/>
      <w:numFmt w:val="bullet"/>
      <w:lvlText w:val=""/>
      <w:lvlJc w:val="left"/>
      <w:pPr>
        <w:ind w:left="2880" w:hanging="360"/>
      </w:pPr>
      <w:rPr>
        <w:rFonts w:ascii="Symbol" w:hAnsi="Symbol" w:hint="default"/>
      </w:rPr>
    </w:lvl>
    <w:lvl w:ilvl="4" w:tplc="661818F8" w:tentative="1">
      <w:start w:val="1"/>
      <w:numFmt w:val="bullet"/>
      <w:lvlText w:val="o"/>
      <w:lvlJc w:val="left"/>
      <w:pPr>
        <w:ind w:left="3600" w:hanging="360"/>
      </w:pPr>
      <w:rPr>
        <w:rFonts w:ascii="Courier New" w:hAnsi="Courier New" w:cs="Courier New" w:hint="default"/>
      </w:rPr>
    </w:lvl>
    <w:lvl w:ilvl="5" w:tplc="2C7604F2" w:tentative="1">
      <w:start w:val="1"/>
      <w:numFmt w:val="bullet"/>
      <w:lvlText w:val=""/>
      <w:lvlJc w:val="left"/>
      <w:pPr>
        <w:ind w:left="4320" w:hanging="360"/>
      </w:pPr>
      <w:rPr>
        <w:rFonts w:ascii="Wingdings" w:hAnsi="Wingdings" w:hint="default"/>
      </w:rPr>
    </w:lvl>
    <w:lvl w:ilvl="6" w:tplc="36A47C70" w:tentative="1">
      <w:start w:val="1"/>
      <w:numFmt w:val="bullet"/>
      <w:lvlText w:val=""/>
      <w:lvlJc w:val="left"/>
      <w:pPr>
        <w:ind w:left="5040" w:hanging="360"/>
      </w:pPr>
      <w:rPr>
        <w:rFonts w:ascii="Symbol" w:hAnsi="Symbol" w:hint="default"/>
      </w:rPr>
    </w:lvl>
    <w:lvl w:ilvl="7" w:tplc="779AAE1C" w:tentative="1">
      <w:start w:val="1"/>
      <w:numFmt w:val="bullet"/>
      <w:lvlText w:val="o"/>
      <w:lvlJc w:val="left"/>
      <w:pPr>
        <w:ind w:left="5760" w:hanging="360"/>
      </w:pPr>
      <w:rPr>
        <w:rFonts w:ascii="Courier New" w:hAnsi="Courier New" w:cs="Courier New" w:hint="default"/>
      </w:rPr>
    </w:lvl>
    <w:lvl w:ilvl="8" w:tplc="135E4824" w:tentative="1">
      <w:start w:val="1"/>
      <w:numFmt w:val="bullet"/>
      <w:lvlText w:val=""/>
      <w:lvlJc w:val="left"/>
      <w:pPr>
        <w:ind w:left="6480" w:hanging="360"/>
      </w:pPr>
      <w:rPr>
        <w:rFonts w:ascii="Wingdings" w:hAnsi="Wingdings" w:hint="default"/>
      </w:rPr>
    </w:lvl>
  </w:abstractNum>
  <w:abstractNum w:abstractNumId="25">
    <w:nsid w:val="4177271F"/>
    <w:multiLevelType w:val="hybridMultilevel"/>
    <w:tmpl w:val="245AF9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B55348D"/>
    <w:multiLevelType w:val="hybridMultilevel"/>
    <w:tmpl w:val="6FF44F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4EC479F8"/>
    <w:multiLevelType w:val="multilevel"/>
    <w:tmpl w:val="C45A3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1A6B55"/>
    <w:multiLevelType w:val="hybridMultilevel"/>
    <w:tmpl w:val="F754E3C6"/>
    <w:lvl w:ilvl="0" w:tplc="CC4029D4">
      <w:start w:val="1"/>
      <w:numFmt w:val="lowerRoman"/>
      <w:lvlText w:val="(%1)"/>
      <w:lvlJc w:val="left"/>
      <w:pPr>
        <w:ind w:left="1140" w:hanging="7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2D447F6"/>
    <w:multiLevelType w:val="multilevel"/>
    <w:tmpl w:val="E2185D4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
    <w:nsid w:val="570C2B5C"/>
    <w:multiLevelType w:val="multilevel"/>
    <w:tmpl w:val="4E50C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2A2B6E"/>
    <w:multiLevelType w:val="hybridMultilevel"/>
    <w:tmpl w:val="6F3483B2"/>
    <w:lvl w:ilvl="0" w:tplc="991C3278">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FBA22F8"/>
    <w:multiLevelType w:val="multilevel"/>
    <w:tmpl w:val="8FAE9F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60894344"/>
    <w:multiLevelType w:val="hybridMultilevel"/>
    <w:tmpl w:val="8E26E800"/>
    <w:lvl w:ilvl="0" w:tplc="29502B5E">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nsid w:val="60AF5325"/>
    <w:multiLevelType w:val="hybridMultilevel"/>
    <w:tmpl w:val="002C1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1456EF7"/>
    <w:multiLevelType w:val="hybridMultilevel"/>
    <w:tmpl w:val="D80A9054"/>
    <w:lvl w:ilvl="0" w:tplc="0F2A3216">
      <w:start w:val="1"/>
      <w:numFmt w:val="bullet"/>
      <w:lvlText w:val="-"/>
      <w:lvlJc w:val="left"/>
      <w:pPr>
        <w:ind w:left="420" w:hanging="360"/>
      </w:pPr>
      <w:rPr>
        <w:rFonts w:ascii="Calibri Light" w:eastAsia="Arial Unicode MS" w:hAnsi="Calibri Light" w:cs="Calibri Light"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6">
    <w:nsid w:val="65F2332A"/>
    <w:multiLevelType w:val="hybridMultilevel"/>
    <w:tmpl w:val="FD926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7CE1231"/>
    <w:multiLevelType w:val="hybridMultilevel"/>
    <w:tmpl w:val="4246F1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67FC6E9F"/>
    <w:multiLevelType w:val="hybridMultilevel"/>
    <w:tmpl w:val="26E0BE40"/>
    <w:lvl w:ilvl="0" w:tplc="C73CF756">
      <w:start w:val="1"/>
      <w:numFmt w:val="bullet"/>
      <w:lvlText w:val=""/>
      <w:lvlJc w:val="left"/>
      <w:pPr>
        <w:ind w:left="720" w:hanging="360"/>
      </w:pPr>
      <w:rPr>
        <w:rFonts w:ascii="Symbol" w:hAnsi="Symbol" w:hint="default"/>
      </w:rPr>
    </w:lvl>
    <w:lvl w:ilvl="1" w:tplc="40822030" w:tentative="1">
      <w:start w:val="1"/>
      <w:numFmt w:val="bullet"/>
      <w:lvlText w:val="o"/>
      <w:lvlJc w:val="left"/>
      <w:pPr>
        <w:ind w:left="1440" w:hanging="360"/>
      </w:pPr>
      <w:rPr>
        <w:rFonts w:ascii="Courier New" w:hAnsi="Courier New" w:cs="Courier New" w:hint="default"/>
      </w:rPr>
    </w:lvl>
    <w:lvl w:ilvl="2" w:tplc="39B2E1C2" w:tentative="1">
      <w:start w:val="1"/>
      <w:numFmt w:val="bullet"/>
      <w:lvlText w:val=""/>
      <w:lvlJc w:val="left"/>
      <w:pPr>
        <w:ind w:left="2160" w:hanging="360"/>
      </w:pPr>
      <w:rPr>
        <w:rFonts w:ascii="Wingdings" w:hAnsi="Wingdings" w:hint="default"/>
      </w:rPr>
    </w:lvl>
    <w:lvl w:ilvl="3" w:tplc="86B8A19A" w:tentative="1">
      <w:start w:val="1"/>
      <w:numFmt w:val="bullet"/>
      <w:lvlText w:val=""/>
      <w:lvlJc w:val="left"/>
      <w:pPr>
        <w:ind w:left="2880" w:hanging="360"/>
      </w:pPr>
      <w:rPr>
        <w:rFonts w:ascii="Symbol" w:hAnsi="Symbol" w:hint="default"/>
      </w:rPr>
    </w:lvl>
    <w:lvl w:ilvl="4" w:tplc="2CBEEF72" w:tentative="1">
      <w:start w:val="1"/>
      <w:numFmt w:val="bullet"/>
      <w:lvlText w:val="o"/>
      <w:lvlJc w:val="left"/>
      <w:pPr>
        <w:ind w:left="3600" w:hanging="360"/>
      </w:pPr>
      <w:rPr>
        <w:rFonts w:ascii="Courier New" w:hAnsi="Courier New" w:cs="Courier New" w:hint="default"/>
      </w:rPr>
    </w:lvl>
    <w:lvl w:ilvl="5" w:tplc="B1CC4C7E" w:tentative="1">
      <w:start w:val="1"/>
      <w:numFmt w:val="bullet"/>
      <w:lvlText w:val=""/>
      <w:lvlJc w:val="left"/>
      <w:pPr>
        <w:ind w:left="4320" w:hanging="360"/>
      </w:pPr>
      <w:rPr>
        <w:rFonts w:ascii="Wingdings" w:hAnsi="Wingdings" w:hint="default"/>
      </w:rPr>
    </w:lvl>
    <w:lvl w:ilvl="6" w:tplc="EFC02502" w:tentative="1">
      <w:start w:val="1"/>
      <w:numFmt w:val="bullet"/>
      <w:lvlText w:val=""/>
      <w:lvlJc w:val="left"/>
      <w:pPr>
        <w:ind w:left="5040" w:hanging="360"/>
      </w:pPr>
      <w:rPr>
        <w:rFonts w:ascii="Symbol" w:hAnsi="Symbol" w:hint="default"/>
      </w:rPr>
    </w:lvl>
    <w:lvl w:ilvl="7" w:tplc="08AAC744" w:tentative="1">
      <w:start w:val="1"/>
      <w:numFmt w:val="bullet"/>
      <w:lvlText w:val="o"/>
      <w:lvlJc w:val="left"/>
      <w:pPr>
        <w:ind w:left="5760" w:hanging="360"/>
      </w:pPr>
      <w:rPr>
        <w:rFonts w:ascii="Courier New" w:hAnsi="Courier New" w:cs="Courier New" w:hint="default"/>
      </w:rPr>
    </w:lvl>
    <w:lvl w:ilvl="8" w:tplc="2A02E6E6" w:tentative="1">
      <w:start w:val="1"/>
      <w:numFmt w:val="bullet"/>
      <w:lvlText w:val=""/>
      <w:lvlJc w:val="left"/>
      <w:pPr>
        <w:ind w:left="6480" w:hanging="360"/>
      </w:pPr>
      <w:rPr>
        <w:rFonts w:ascii="Wingdings" w:hAnsi="Wingdings" w:hint="default"/>
      </w:rPr>
    </w:lvl>
  </w:abstractNum>
  <w:abstractNum w:abstractNumId="39">
    <w:nsid w:val="68357B8C"/>
    <w:multiLevelType w:val="hybridMultilevel"/>
    <w:tmpl w:val="DFD694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nsid w:val="698A3265"/>
    <w:multiLevelType w:val="hybridMultilevel"/>
    <w:tmpl w:val="245A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6ED402A2"/>
    <w:multiLevelType w:val="hybridMultilevel"/>
    <w:tmpl w:val="41827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3E579C0"/>
    <w:multiLevelType w:val="hybridMultilevel"/>
    <w:tmpl w:val="2D9064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7FA52676"/>
    <w:multiLevelType w:val="hybridMultilevel"/>
    <w:tmpl w:val="245AF9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FCD35FE"/>
    <w:multiLevelType w:val="hybridMultilevel"/>
    <w:tmpl w:val="2870BE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24"/>
  </w:num>
  <w:num w:numId="3">
    <w:abstractNumId w:val="38"/>
  </w:num>
  <w:num w:numId="4">
    <w:abstractNumId w:val="1"/>
  </w:num>
  <w:num w:numId="5">
    <w:abstractNumId w:val="42"/>
  </w:num>
  <w:num w:numId="6">
    <w:abstractNumId w:val="41"/>
  </w:num>
  <w:num w:numId="7">
    <w:abstractNumId w:val="39"/>
  </w:num>
  <w:num w:numId="8">
    <w:abstractNumId w:val="26"/>
  </w:num>
  <w:num w:numId="9">
    <w:abstractNumId w:val="15"/>
  </w:num>
  <w:num w:numId="10">
    <w:abstractNumId w:val="14"/>
  </w:num>
  <w:num w:numId="11">
    <w:abstractNumId w:val="29"/>
  </w:num>
  <w:num w:numId="12">
    <w:abstractNumId w:val="32"/>
  </w:num>
  <w:num w:numId="13">
    <w:abstractNumId w:val="6"/>
  </w:num>
  <w:num w:numId="14">
    <w:abstractNumId w:val="13"/>
  </w:num>
  <w:num w:numId="15">
    <w:abstractNumId w:val="27"/>
  </w:num>
  <w:num w:numId="16">
    <w:abstractNumId w:val="30"/>
  </w:num>
  <w:num w:numId="17">
    <w:abstractNumId w:val="17"/>
  </w:num>
  <w:num w:numId="18">
    <w:abstractNumId w:val="22"/>
  </w:num>
  <w:num w:numId="19">
    <w:abstractNumId w:val="12"/>
  </w:num>
  <w:num w:numId="20">
    <w:abstractNumId w:val="4"/>
  </w:num>
  <w:num w:numId="21">
    <w:abstractNumId w:val="4"/>
    <w:lvlOverride w:ilvl="0">
      <w:startOverride w:val="1"/>
    </w:lvlOverride>
  </w:num>
  <w:num w:numId="22">
    <w:abstractNumId w:val="34"/>
  </w:num>
  <w:num w:numId="23">
    <w:abstractNumId w:val="31"/>
  </w:num>
  <w:num w:numId="24">
    <w:abstractNumId w:val="36"/>
  </w:num>
  <w:num w:numId="25">
    <w:abstractNumId w:val="0"/>
  </w:num>
  <w:num w:numId="26">
    <w:abstractNumId w:val="23"/>
  </w:num>
  <w:num w:numId="27">
    <w:abstractNumId w:val="33"/>
  </w:num>
  <w:num w:numId="28">
    <w:abstractNumId w:val="21"/>
  </w:num>
  <w:num w:numId="29">
    <w:abstractNumId w:val="28"/>
  </w:num>
  <w:num w:numId="30">
    <w:abstractNumId w:val="10"/>
  </w:num>
  <w:num w:numId="31">
    <w:abstractNumId w:val="44"/>
  </w:num>
  <w:num w:numId="32">
    <w:abstractNumId w:val="19"/>
  </w:num>
  <w:num w:numId="33">
    <w:abstractNumId w:val="8"/>
  </w:num>
  <w:num w:numId="34">
    <w:abstractNumId w:val="11"/>
  </w:num>
  <w:num w:numId="35">
    <w:abstractNumId w:val="37"/>
  </w:num>
  <w:num w:numId="36">
    <w:abstractNumId w:val="16"/>
  </w:num>
  <w:num w:numId="37">
    <w:abstractNumId w:val="18"/>
  </w:num>
  <w:num w:numId="38">
    <w:abstractNumId w:val="3"/>
  </w:num>
  <w:num w:numId="39">
    <w:abstractNumId w:val="2"/>
  </w:num>
  <w:num w:numId="40">
    <w:abstractNumId w:val="7"/>
  </w:num>
  <w:num w:numId="41">
    <w:abstractNumId w:val="25"/>
  </w:num>
  <w:num w:numId="42">
    <w:abstractNumId w:val="40"/>
  </w:num>
  <w:num w:numId="43">
    <w:abstractNumId w:val="43"/>
  </w:num>
  <w:num w:numId="44">
    <w:abstractNumId w:val="5"/>
  </w:num>
  <w:num w:numId="45">
    <w:abstractNumId w:val="35"/>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CAC"/>
    <w:rsid w:val="00002AC9"/>
    <w:rsid w:val="0000754D"/>
    <w:rsid w:val="000322EE"/>
    <w:rsid w:val="0004125F"/>
    <w:rsid w:val="00050900"/>
    <w:rsid w:val="00081129"/>
    <w:rsid w:val="00085DDC"/>
    <w:rsid w:val="000C438E"/>
    <w:rsid w:val="000C4F06"/>
    <w:rsid w:val="000D1A2F"/>
    <w:rsid w:val="000D4EDC"/>
    <w:rsid w:val="00133484"/>
    <w:rsid w:val="00144DCA"/>
    <w:rsid w:val="00145F2C"/>
    <w:rsid w:val="00147C91"/>
    <w:rsid w:val="00164A83"/>
    <w:rsid w:val="00165EE7"/>
    <w:rsid w:val="00181701"/>
    <w:rsid w:val="001973C6"/>
    <w:rsid w:val="001B34EF"/>
    <w:rsid w:val="001C03AA"/>
    <w:rsid w:val="001D1387"/>
    <w:rsid w:val="001D3BF8"/>
    <w:rsid w:val="001D77B9"/>
    <w:rsid w:val="001F29C0"/>
    <w:rsid w:val="001F30E2"/>
    <w:rsid w:val="0021609E"/>
    <w:rsid w:val="00234C03"/>
    <w:rsid w:val="00246D7E"/>
    <w:rsid w:val="0027097D"/>
    <w:rsid w:val="002851CA"/>
    <w:rsid w:val="00287584"/>
    <w:rsid w:val="002952EA"/>
    <w:rsid w:val="002B0AA4"/>
    <w:rsid w:val="002B1E06"/>
    <w:rsid w:val="002E4AF5"/>
    <w:rsid w:val="00310CA1"/>
    <w:rsid w:val="00360D02"/>
    <w:rsid w:val="0036388C"/>
    <w:rsid w:val="003777B7"/>
    <w:rsid w:val="00391A38"/>
    <w:rsid w:val="003A007D"/>
    <w:rsid w:val="003A0EB5"/>
    <w:rsid w:val="003B4F17"/>
    <w:rsid w:val="003B7405"/>
    <w:rsid w:val="00412448"/>
    <w:rsid w:val="00415F53"/>
    <w:rsid w:val="00416FFD"/>
    <w:rsid w:val="004214CD"/>
    <w:rsid w:val="00434B3A"/>
    <w:rsid w:val="00436DEC"/>
    <w:rsid w:val="004577F0"/>
    <w:rsid w:val="00462CD7"/>
    <w:rsid w:val="0046774B"/>
    <w:rsid w:val="004679AC"/>
    <w:rsid w:val="004B4CB8"/>
    <w:rsid w:val="004C5578"/>
    <w:rsid w:val="004D1586"/>
    <w:rsid w:val="0050123A"/>
    <w:rsid w:val="005029CD"/>
    <w:rsid w:val="00504665"/>
    <w:rsid w:val="00542B0D"/>
    <w:rsid w:val="00545DBB"/>
    <w:rsid w:val="0055699C"/>
    <w:rsid w:val="00561BB4"/>
    <w:rsid w:val="00590C77"/>
    <w:rsid w:val="005C34AD"/>
    <w:rsid w:val="005D4A55"/>
    <w:rsid w:val="005E1603"/>
    <w:rsid w:val="005E642C"/>
    <w:rsid w:val="006048AD"/>
    <w:rsid w:val="00630B62"/>
    <w:rsid w:val="00644731"/>
    <w:rsid w:val="00650EB4"/>
    <w:rsid w:val="006515D2"/>
    <w:rsid w:val="00653DBC"/>
    <w:rsid w:val="00676468"/>
    <w:rsid w:val="006807FD"/>
    <w:rsid w:val="006A6C5A"/>
    <w:rsid w:val="006B78FA"/>
    <w:rsid w:val="006E5618"/>
    <w:rsid w:val="0070217E"/>
    <w:rsid w:val="00705456"/>
    <w:rsid w:val="007065E3"/>
    <w:rsid w:val="00712203"/>
    <w:rsid w:val="007159A1"/>
    <w:rsid w:val="00724682"/>
    <w:rsid w:val="00724813"/>
    <w:rsid w:val="00751F53"/>
    <w:rsid w:val="00792E34"/>
    <w:rsid w:val="007A16E1"/>
    <w:rsid w:val="007B146C"/>
    <w:rsid w:val="007D1607"/>
    <w:rsid w:val="007E68A4"/>
    <w:rsid w:val="007F291E"/>
    <w:rsid w:val="00811159"/>
    <w:rsid w:val="008152AB"/>
    <w:rsid w:val="00854C84"/>
    <w:rsid w:val="00872FEC"/>
    <w:rsid w:val="00896CE0"/>
    <w:rsid w:val="008C41BC"/>
    <w:rsid w:val="008E4F6B"/>
    <w:rsid w:val="00934BD1"/>
    <w:rsid w:val="00935A0A"/>
    <w:rsid w:val="00964371"/>
    <w:rsid w:val="00967FA8"/>
    <w:rsid w:val="00971C98"/>
    <w:rsid w:val="00976872"/>
    <w:rsid w:val="00982A09"/>
    <w:rsid w:val="0098345A"/>
    <w:rsid w:val="0099518D"/>
    <w:rsid w:val="009A071C"/>
    <w:rsid w:val="009A5DDD"/>
    <w:rsid w:val="009B4F48"/>
    <w:rsid w:val="009C2BF8"/>
    <w:rsid w:val="009C4EAE"/>
    <w:rsid w:val="009D019B"/>
    <w:rsid w:val="00A07799"/>
    <w:rsid w:val="00A15687"/>
    <w:rsid w:val="00A24D05"/>
    <w:rsid w:val="00A26F25"/>
    <w:rsid w:val="00A30349"/>
    <w:rsid w:val="00A400EA"/>
    <w:rsid w:val="00A41A27"/>
    <w:rsid w:val="00A6485A"/>
    <w:rsid w:val="00A73669"/>
    <w:rsid w:val="00A93D54"/>
    <w:rsid w:val="00A9547A"/>
    <w:rsid w:val="00AB2917"/>
    <w:rsid w:val="00AB62A5"/>
    <w:rsid w:val="00AD4D65"/>
    <w:rsid w:val="00AE0840"/>
    <w:rsid w:val="00AE6468"/>
    <w:rsid w:val="00AF6A3B"/>
    <w:rsid w:val="00B3062E"/>
    <w:rsid w:val="00B35A10"/>
    <w:rsid w:val="00B43D62"/>
    <w:rsid w:val="00B50FB9"/>
    <w:rsid w:val="00B60897"/>
    <w:rsid w:val="00B73E16"/>
    <w:rsid w:val="00B844D3"/>
    <w:rsid w:val="00BB499A"/>
    <w:rsid w:val="00BC1D8B"/>
    <w:rsid w:val="00BD4D87"/>
    <w:rsid w:val="00BF1E7E"/>
    <w:rsid w:val="00C01CAC"/>
    <w:rsid w:val="00C17D8F"/>
    <w:rsid w:val="00C348ED"/>
    <w:rsid w:val="00C413A7"/>
    <w:rsid w:val="00C438DA"/>
    <w:rsid w:val="00C44A36"/>
    <w:rsid w:val="00C561C2"/>
    <w:rsid w:val="00C63303"/>
    <w:rsid w:val="00C6564D"/>
    <w:rsid w:val="00C83EEA"/>
    <w:rsid w:val="00C962D7"/>
    <w:rsid w:val="00CA641B"/>
    <w:rsid w:val="00CB1C5C"/>
    <w:rsid w:val="00CD4218"/>
    <w:rsid w:val="00D314CA"/>
    <w:rsid w:val="00D82C69"/>
    <w:rsid w:val="00D83A38"/>
    <w:rsid w:val="00D83FDD"/>
    <w:rsid w:val="00DB7DF6"/>
    <w:rsid w:val="00DC6172"/>
    <w:rsid w:val="00DE33BA"/>
    <w:rsid w:val="00DF51CD"/>
    <w:rsid w:val="00E05283"/>
    <w:rsid w:val="00E12E48"/>
    <w:rsid w:val="00E13413"/>
    <w:rsid w:val="00E16CDE"/>
    <w:rsid w:val="00E22486"/>
    <w:rsid w:val="00E36B1F"/>
    <w:rsid w:val="00E45536"/>
    <w:rsid w:val="00E65D8E"/>
    <w:rsid w:val="00E66A8A"/>
    <w:rsid w:val="00E910B4"/>
    <w:rsid w:val="00E96689"/>
    <w:rsid w:val="00EA4F26"/>
    <w:rsid w:val="00ED14C8"/>
    <w:rsid w:val="00EE174F"/>
    <w:rsid w:val="00EF6A3D"/>
    <w:rsid w:val="00F0771E"/>
    <w:rsid w:val="00F07F61"/>
    <w:rsid w:val="00F118B2"/>
    <w:rsid w:val="00F11CB0"/>
    <w:rsid w:val="00F1315D"/>
    <w:rsid w:val="00F16B6D"/>
    <w:rsid w:val="00F21355"/>
    <w:rsid w:val="00F5705F"/>
    <w:rsid w:val="00F60300"/>
    <w:rsid w:val="00F6710A"/>
    <w:rsid w:val="00F731E5"/>
    <w:rsid w:val="00F83AAB"/>
    <w:rsid w:val="00F91E7E"/>
    <w:rsid w:val="00FA211A"/>
    <w:rsid w:val="00FA3E6A"/>
    <w:rsid w:val="00FA3E72"/>
    <w:rsid w:val="00FC0F10"/>
    <w:rsid w:val="00FC71A5"/>
    <w:rsid w:val="00FD0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1D0C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917"/>
    <w:rPr>
      <w:rFonts w:asciiTheme="minorHAnsi" w:hAnsiTheme="minorHAnsi"/>
      <w:sz w:val="24"/>
      <w:szCs w:val="24"/>
      <w:lang w:val="en-AU" w:eastAsia="en-US"/>
    </w:rPr>
  </w:style>
  <w:style w:type="paragraph" w:styleId="Heading1">
    <w:name w:val="heading 1"/>
    <w:basedOn w:val="Normal"/>
    <w:next w:val="Normal"/>
    <w:link w:val="Heading1Char"/>
    <w:uiPriority w:val="9"/>
    <w:qFormat/>
    <w:rsid w:val="004C557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6A3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400E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
    <w:uiPriority w:val="10"/>
    <w:qFormat/>
    <w:rPr>
      <w:rFonts w:ascii="Calibri Light" w:hAnsi="Calibri Light" w:cs="Arial Unicode MS"/>
      <w:color w:val="000000"/>
      <w:spacing w:val="-10"/>
      <w:kern w:val="28"/>
      <w:sz w:val="56"/>
      <w:szCs w:val="56"/>
      <w:u w:color="000000"/>
      <w:lang w:val="en-US"/>
      <w14:textOutline w14:w="0" w14:cap="flat" w14:cmpd="sng" w14:algn="ctr">
        <w14:noFill/>
        <w14:prstDash w14:val="solid"/>
        <w14:bevel/>
      </w14:textOutline>
    </w:rPr>
  </w:style>
  <w:style w:type="paragraph" w:customStyle="1" w:styleId="Body">
    <w:name w:val="Body"/>
    <w:pPr>
      <w:jc w:val="center"/>
    </w:pPr>
    <w:rPr>
      <w:rFonts w:ascii="Helvetica Neue" w:hAnsi="Helvetica Neue" w:cs="Arial Unicode MS"/>
      <w:color w:val="000000"/>
      <w:sz w:val="24"/>
      <w:szCs w:val="24"/>
      <w:u w:color="000000"/>
      <w14:textOutline w14:w="0" w14:cap="flat" w14:cmpd="sng" w14:algn="ctr">
        <w14:noFill/>
        <w14:prstDash w14:val="solid"/>
        <w14:bevel/>
      </w14:textOutline>
    </w:rPr>
  </w:style>
  <w:style w:type="paragraph" w:styleId="TOCHeading">
    <w:name w:val="TOC Heading"/>
    <w:next w:val="Body"/>
    <w:uiPriority w:val="39"/>
    <w:qFormat/>
    <w:pPr>
      <w:keepNext/>
      <w:keepLines/>
      <w:spacing w:before="480" w:line="276" w:lineRule="auto"/>
    </w:pPr>
    <w:rPr>
      <w:rFonts w:ascii="Carlito" w:eastAsia="Carlito" w:hAnsi="Carlito" w:cs="Carlito"/>
      <w:b/>
      <w:bCs/>
      <w:color w:val="2F5496"/>
      <w:sz w:val="28"/>
      <w:szCs w:val="28"/>
      <w:u w:color="2F5496"/>
      <w:lang w:val="en-US"/>
    </w:r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customStyle="1" w:styleId="Heading">
    <w:name w:val="Heading"/>
    <w:next w:val="Body"/>
    <w:pPr>
      <w:keepNext/>
      <w:keepLines/>
      <w:spacing w:before="240"/>
      <w:outlineLvl w:val="0"/>
    </w:pPr>
    <w:rPr>
      <w:rFonts w:ascii="Calibri Light" w:eastAsia="Calibri Light" w:hAnsi="Calibri Light" w:cs="Calibri Light"/>
      <w:color w:val="2F5496"/>
      <w:sz w:val="32"/>
      <w:szCs w:val="32"/>
      <w:u w:color="2F5496"/>
      <w14:textOutline w14:w="0" w14:cap="flat" w14:cmpd="sng" w14:algn="ctr">
        <w14:noFill/>
        <w14:prstDash w14:val="solid"/>
        <w14:bevel/>
      </w14:textOutline>
    </w:rPr>
  </w:style>
  <w:style w:type="paragraph" w:styleId="ListParagraph">
    <w:name w:val="List Paragraph"/>
    <w:aliases w:val="List Paragraph1,Recommendation,List Paragraph11,Rec para,Dot pt,F5 List Paragraph,No Spacing1,List Paragraph Char Char Char,Indicator Text,Numbered Para 1,Colorful List - Accent 11,Bullet 1,MAIN CONTENT,List Paragraph12,List Paragraph2,L"/>
    <w:link w:val="ListParagraphChar"/>
    <w:uiPriority w:val="1"/>
    <w:qFormat/>
    <w:pPr>
      <w:ind w:left="720"/>
    </w:pPr>
    <w:rPr>
      <w:rFonts w:ascii="Helvetica Neue" w:eastAsia="Helvetica Neue" w:hAnsi="Helvetica Neue" w:cs="Helvetica Neue"/>
      <w:color w:val="000000"/>
      <w:sz w:val="24"/>
      <w:szCs w:val="24"/>
      <w:u w:color="000000"/>
      <w:lang w:val="en-US"/>
    </w:rPr>
  </w:style>
  <w:style w:type="paragraph" w:styleId="Caption">
    <w:name w:val="caption"/>
    <w:pPr>
      <w:suppressAutoHyphens/>
      <w:outlineLvl w:val="0"/>
    </w:pPr>
    <w:rPr>
      <w:rFonts w:ascii="Calibri" w:hAnsi="Calibri" w:cs="Arial Unicode MS"/>
      <w:color w:val="000000"/>
      <w:sz w:val="36"/>
      <w:szCs w:val="36"/>
      <w:lang w:val="en-US"/>
      <w14:textOutline w14:w="12700" w14:cap="flat" w14:cmpd="sng" w14:algn="ctr">
        <w14:noFill/>
        <w14:prstDash w14:val="solid"/>
        <w14:miter w14:lim="400000"/>
      </w14:textOutline>
    </w:rPr>
  </w:style>
  <w:style w:type="paragraph" w:styleId="NormalWeb">
    <w:name w:val="Normal (Web)"/>
    <w:pPr>
      <w:spacing w:before="100" w:after="100"/>
    </w:pPr>
    <w:rPr>
      <w:rFonts w:eastAsia="Times New Roman"/>
      <w:color w:val="000000"/>
      <w:sz w:val="24"/>
      <w:szCs w:val="24"/>
      <w:u w:color="000000"/>
      <w:lang w:val="en-US"/>
    </w:rPr>
  </w:style>
  <w:style w:type="character" w:customStyle="1" w:styleId="Heading1Char">
    <w:name w:val="Heading 1 Char"/>
    <w:basedOn w:val="DefaultParagraphFont"/>
    <w:link w:val="Heading1"/>
    <w:uiPriority w:val="9"/>
    <w:rsid w:val="004C5578"/>
    <w:rPr>
      <w:rFonts w:asciiTheme="majorHAnsi" w:eastAsiaTheme="majorEastAsia" w:hAnsiTheme="majorHAnsi" w:cstheme="majorBidi"/>
      <w:color w:val="2F5496" w:themeColor="accent1" w:themeShade="BF"/>
      <w:sz w:val="32"/>
      <w:szCs w:val="32"/>
      <w:lang w:eastAsia="en-US"/>
    </w:rPr>
  </w:style>
  <w:style w:type="paragraph" w:styleId="Header">
    <w:name w:val="header"/>
    <w:basedOn w:val="Normal"/>
    <w:link w:val="HeaderChar"/>
    <w:uiPriority w:val="99"/>
    <w:unhideWhenUsed/>
    <w:rsid w:val="009A071C"/>
    <w:pPr>
      <w:tabs>
        <w:tab w:val="center" w:pos="4513"/>
        <w:tab w:val="right" w:pos="9026"/>
      </w:tabs>
    </w:pPr>
  </w:style>
  <w:style w:type="character" w:customStyle="1" w:styleId="HeaderChar">
    <w:name w:val="Header Char"/>
    <w:basedOn w:val="DefaultParagraphFont"/>
    <w:link w:val="Header"/>
    <w:uiPriority w:val="99"/>
    <w:rsid w:val="009A071C"/>
    <w:rPr>
      <w:sz w:val="24"/>
      <w:szCs w:val="24"/>
      <w:lang w:eastAsia="en-US"/>
    </w:rPr>
  </w:style>
  <w:style w:type="paragraph" w:styleId="Footer">
    <w:name w:val="footer"/>
    <w:basedOn w:val="Normal"/>
    <w:link w:val="FooterChar"/>
    <w:uiPriority w:val="99"/>
    <w:unhideWhenUsed/>
    <w:rsid w:val="009A071C"/>
    <w:pPr>
      <w:tabs>
        <w:tab w:val="center" w:pos="4513"/>
        <w:tab w:val="right" w:pos="9026"/>
      </w:tabs>
    </w:pPr>
  </w:style>
  <w:style w:type="character" w:customStyle="1" w:styleId="FooterChar">
    <w:name w:val="Footer Char"/>
    <w:basedOn w:val="DefaultParagraphFont"/>
    <w:link w:val="Footer"/>
    <w:uiPriority w:val="99"/>
    <w:rsid w:val="009A071C"/>
    <w:rPr>
      <w:sz w:val="24"/>
      <w:szCs w:val="24"/>
      <w:lang w:eastAsia="en-US"/>
    </w:rPr>
  </w:style>
  <w:style w:type="character" w:customStyle="1" w:styleId="Heading2Char">
    <w:name w:val="Heading 2 Char"/>
    <w:basedOn w:val="DefaultParagraphFont"/>
    <w:link w:val="Heading2"/>
    <w:uiPriority w:val="9"/>
    <w:rsid w:val="00EF6A3D"/>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basedOn w:val="DefaultParagraphFont"/>
    <w:link w:val="Heading3"/>
    <w:uiPriority w:val="9"/>
    <w:rsid w:val="00A400EA"/>
    <w:rPr>
      <w:rFonts w:asciiTheme="majorHAnsi" w:eastAsiaTheme="majorEastAsia" w:hAnsiTheme="majorHAnsi" w:cstheme="majorBidi"/>
      <w:color w:val="1F3763" w:themeColor="accent1" w:themeShade="7F"/>
      <w:sz w:val="24"/>
      <w:szCs w:val="24"/>
      <w:lang w:eastAsia="en-US"/>
    </w:rPr>
  </w:style>
  <w:style w:type="paragraph" w:styleId="TOC1">
    <w:name w:val="toc 1"/>
    <w:basedOn w:val="Normal"/>
    <w:next w:val="Normal"/>
    <w:autoRedefine/>
    <w:uiPriority w:val="39"/>
    <w:unhideWhenUsed/>
    <w:rsid w:val="0027097D"/>
    <w:pPr>
      <w:tabs>
        <w:tab w:val="right" w:leader="dot" w:pos="9010"/>
      </w:tabs>
      <w:spacing w:after="100"/>
    </w:pPr>
  </w:style>
  <w:style w:type="paragraph" w:styleId="TOC2">
    <w:name w:val="toc 2"/>
    <w:basedOn w:val="Normal"/>
    <w:next w:val="Normal"/>
    <w:autoRedefine/>
    <w:uiPriority w:val="39"/>
    <w:unhideWhenUsed/>
    <w:rsid w:val="00145F2C"/>
    <w:pPr>
      <w:tabs>
        <w:tab w:val="right" w:leader="dot" w:pos="9010"/>
      </w:tabs>
      <w:spacing w:after="100"/>
      <w:ind w:left="709" w:hanging="283"/>
    </w:pPr>
  </w:style>
  <w:style w:type="paragraph" w:styleId="TOC3">
    <w:name w:val="toc 3"/>
    <w:basedOn w:val="Normal"/>
    <w:next w:val="Normal"/>
    <w:autoRedefine/>
    <w:uiPriority w:val="39"/>
    <w:unhideWhenUsed/>
    <w:rsid w:val="006B78FA"/>
    <w:pPr>
      <w:spacing w:after="100"/>
      <w:ind w:left="480"/>
    </w:pPr>
  </w:style>
  <w:style w:type="table" w:styleId="TableGrid">
    <w:name w:val="Table Grid"/>
    <w:basedOn w:val="TableNormal"/>
    <w:uiPriority w:val="39"/>
    <w:rsid w:val="00A3034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Rec para Char,Dot pt Char,F5 List Paragraph Char,No Spacing1 Char,List Paragraph Char Char Char Char,Indicator Text Char,Numbered Para 1 Char,Bullet 1 Char,L Char"/>
    <w:link w:val="ListParagraph"/>
    <w:uiPriority w:val="1"/>
    <w:qFormat/>
    <w:locked/>
    <w:rsid w:val="006A6C5A"/>
    <w:rPr>
      <w:rFonts w:ascii="Helvetica Neue" w:eastAsia="Helvetica Neue" w:hAnsi="Helvetica Neue" w:cs="Helvetica Neue"/>
      <w:color w:val="000000"/>
      <w:sz w:val="24"/>
      <w:szCs w:val="24"/>
      <w:u w:color="000000"/>
      <w:lang w:val="en-US"/>
    </w:rPr>
  </w:style>
  <w:style w:type="paragraph" w:styleId="FootnoteText">
    <w:name w:val="footnote text"/>
    <w:basedOn w:val="Normal"/>
    <w:link w:val="FootnoteTextChar"/>
    <w:uiPriority w:val="99"/>
    <w:semiHidden/>
    <w:unhideWhenUsed/>
    <w:rsid w:val="00E65D8E"/>
    <w:rPr>
      <w:sz w:val="20"/>
      <w:szCs w:val="20"/>
      <w:lang w:val="en-GB"/>
    </w:rPr>
  </w:style>
  <w:style w:type="character" w:customStyle="1" w:styleId="FootnoteTextChar">
    <w:name w:val="Footnote Text Char"/>
    <w:basedOn w:val="DefaultParagraphFont"/>
    <w:link w:val="FootnoteText"/>
    <w:uiPriority w:val="99"/>
    <w:semiHidden/>
    <w:rsid w:val="00E65D8E"/>
    <w:rPr>
      <w:rFonts w:asciiTheme="minorHAnsi" w:hAnsiTheme="minorHAnsi"/>
      <w:lang w:eastAsia="en-US"/>
    </w:rPr>
  </w:style>
  <w:style w:type="character" w:styleId="FootnoteReference">
    <w:name w:val="footnote reference"/>
    <w:basedOn w:val="DefaultParagraphFont"/>
    <w:uiPriority w:val="99"/>
    <w:semiHidden/>
    <w:unhideWhenUsed/>
    <w:rsid w:val="00E65D8E"/>
    <w:rPr>
      <w:vertAlign w:val="superscript"/>
    </w:rPr>
  </w:style>
  <w:style w:type="paragraph" w:styleId="Revision">
    <w:name w:val="Revision"/>
    <w:hidden/>
    <w:uiPriority w:val="99"/>
    <w:semiHidden/>
    <w:rsid w:val="00A24D0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sz w:val="24"/>
      <w:szCs w:val="24"/>
      <w:lang w:val="en-AU" w:eastAsia="en-US"/>
    </w:rPr>
  </w:style>
  <w:style w:type="paragraph" w:styleId="BalloonText">
    <w:name w:val="Balloon Text"/>
    <w:basedOn w:val="Normal"/>
    <w:link w:val="BalloonTextChar"/>
    <w:uiPriority w:val="99"/>
    <w:semiHidden/>
    <w:unhideWhenUsed/>
    <w:rsid w:val="00165EE7"/>
    <w:rPr>
      <w:rFonts w:ascii="Tahoma" w:hAnsi="Tahoma" w:cs="Tahoma"/>
      <w:sz w:val="16"/>
      <w:szCs w:val="16"/>
    </w:rPr>
  </w:style>
  <w:style w:type="character" w:customStyle="1" w:styleId="BalloonTextChar">
    <w:name w:val="Balloon Text Char"/>
    <w:basedOn w:val="DefaultParagraphFont"/>
    <w:link w:val="BalloonText"/>
    <w:uiPriority w:val="99"/>
    <w:semiHidden/>
    <w:rsid w:val="00165EE7"/>
    <w:rPr>
      <w:rFonts w:ascii="Tahoma" w:hAnsi="Tahoma" w:cs="Tahoma"/>
      <w:sz w:val="16"/>
      <w:szCs w:val="16"/>
      <w:lang w:val="en-AU" w:eastAsia="en-US"/>
    </w:rPr>
  </w:style>
  <w:style w:type="character" w:styleId="CommentReference">
    <w:name w:val="annotation reference"/>
    <w:basedOn w:val="DefaultParagraphFont"/>
    <w:uiPriority w:val="99"/>
    <w:semiHidden/>
    <w:unhideWhenUsed/>
    <w:rsid w:val="00A15687"/>
    <w:rPr>
      <w:sz w:val="16"/>
      <w:szCs w:val="16"/>
    </w:rPr>
  </w:style>
  <w:style w:type="paragraph" w:styleId="CommentText">
    <w:name w:val="annotation text"/>
    <w:basedOn w:val="Normal"/>
    <w:link w:val="CommentTextChar"/>
    <w:uiPriority w:val="99"/>
    <w:unhideWhenUsed/>
    <w:rsid w:val="00A15687"/>
    <w:rPr>
      <w:sz w:val="20"/>
      <w:szCs w:val="20"/>
    </w:rPr>
  </w:style>
  <w:style w:type="character" w:customStyle="1" w:styleId="CommentTextChar">
    <w:name w:val="Comment Text Char"/>
    <w:basedOn w:val="DefaultParagraphFont"/>
    <w:link w:val="CommentText"/>
    <w:uiPriority w:val="99"/>
    <w:rsid w:val="00A15687"/>
    <w:rPr>
      <w:rFonts w:asciiTheme="minorHAnsi" w:hAnsiTheme="minorHAnsi"/>
      <w:lang w:val="en-AU" w:eastAsia="en-US"/>
    </w:rPr>
  </w:style>
  <w:style w:type="paragraph" w:styleId="CommentSubject">
    <w:name w:val="annotation subject"/>
    <w:basedOn w:val="CommentText"/>
    <w:next w:val="CommentText"/>
    <w:link w:val="CommentSubjectChar"/>
    <w:uiPriority w:val="99"/>
    <w:semiHidden/>
    <w:unhideWhenUsed/>
    <w:rsid w:val="00A15687"/>
    <w:rPr>
      <w:b/>
      <w:bCs/>
    </w:rPr>
  </w:style>
  <w:style w:type="character" w:customStyle="1" w:styleId="CommentSubjectChar">
    <w:name w:val="Comment Subject Char"/>
    <w:basedOn w:val="CommentTextChar"/>
    <w:link w:val="CommentSubject"/>
    <w:uiPriority w:val="99"/>
    <w:semiHidden/>
    <w:rsid w:val="00A15687"/>
    <w:rPr>
      <w:rFonts w:asciiTheme="minorHAnsi" w:hAnsiTheme="minorHAnsi"/>
      <w:b/>
      <w:bCs/>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917"/>
    <w:rPr>
      <w:rFonts w:asciiTheme="minorHAnsi" w:hAnsiTheme="minorHAnsi"/>
      <w:sz w:val="24"/>
      <w:szCs w:val="24"/>
      <w:lang w:val="en-AU" w:eastAsia="en-US"/>
    </w:rPr>
  </w:style>
  <w:style w:type="paragraph" w:styleId="Heading1">
    <w:name w:val="heading 1"/>
    <w:basedOn w:val="Normal"/>
    <w:next w:val="Normal"/>
    <w:link w:val="Heading1Char"/>
    <w:uiPriority w:val="9"/>
    <w:qFormat/>
    <w:rsid w:val="004C557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F6A3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400EA"/>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Title">
    <w:name w:val="Title"/>
    <w:next w:val="Body"/>
    <w:uiPriority w:val="10"/>
    <w:qFormat/>
    <w:rPr>
      <w:rFonts w:ascii="Calibri Light" w:hAnsi="Calibri Light" w:cs="Arial Unicode MS"/>
      <w:color w:val="000000"/>
      <w:spacing w:val="-10"/>
      <w:kern w:val="28"/>
      <w:sz w:val="56"/>
      <w:szCs w:val="56"/>
      <w:u w:color="000000"/>
      <w:lang w:val="en-US"/>
      <w14:textOutline w14:w="0" w14:cap="flat" w14:cmpd="sng" w14:algn="ctr">
        <w14:noFill/>
        <w14:prstDash w14:val="solid"/>
        <w14:bevel/>
      </w14:textOutline>
    </w:rPr>
  </w:style>
  <w:style w:type="paragraph" w:customStyle="1" w:styleId="Body">
    <w:name w:val="Body"/>
    <w:pPr>
      <w:jc w:val="center"/>
    </w:pPr>
    <w:rPr>
      <w:rFonts w:ascii="Helvetica Neue" w:hAnsi="Helvetica Neue" w:cs="Arial Unicode MS"/>
      <w:color w:val="000000"/>
      <w:sz w:val="24"/>
      <w:szCs w:val="24"/>
      <w:u w:color="000000"/>
      <w14:textOutline w14:w="0" w14:cap="flat" w14:cmpd="sng" w14:algn="ctr">
        <w14:noFill/>
        <w14:prstDash w14:val="solid"/>
        <w14:bevel/>
      </w14:textOutline>
    </w:rPr>
  </w:style>
  <w:style w:type="paragraph" w:styleId="TOCHeading">
    <w:name w:val="TOC Heading"/>
    <w:next w:val="Body"/>
    <w:uiPriority w:val="39"/>
    <w:qFormat/>
    <w:pPr>
      <w:keepNext/>
      <w:keepLines/>
      <w:spacing w:before="480" w:line="276" w:lineRule="auto"/>
    </w:pPr>
    <w:rPr>
      <w:rFonts w:ascii="Carlito" w:eastAsia="Carlito" w:hAnsi="Carlito" w:cs="Carlito"/>
      <w:b/>
      <w:bCs/>
      <w:color w:val="2F5496"/>
      <w:sz w:val="28"/>
      <w:szCs w:val="28"/>
      <w:u w:color="2F5496"/>
      <w:lang w:val="en-US"/>
    </w:rPr>
  </w:style>
  <w:style w:type="paragraph" w:customStyle="1" w:styleId="Default">
    <w:name w:val="Default"/>
    <w:pPr>
      <w:spacing w:before="160" w:line="288" w:lineRule="auto"/>
    </w:pPr>
    <w:rPr>
      <w:rFonts w:ascii="Helvetica Neue" w:hAnsi="Helvetica Neue" w:cs="Arial Unicode MS"/>
      <w:color w:val="000000"/>
      <w:sz w:val="24"/>
      <w:szCs w:val="24"/>
      <w:lang w:val="en-US"/>
      <w14:textOutline w14:w="0" w14:cap="flat" w14:cmpd="sng" w14:algn="ctr">
        <w14:noFill/>
        <w14:prstDash w14:val="solid"/>
        <w14:bevel/>
      </w14:textOutline>
    </w:rPr>
  </w:style>
  <w:style w:type="paragraph" w:customStyle="1" w:styleId="Heading">
    <w:name w:val="Heading"/>
    <w:next w:val="Body"/>
    <w:pPr>
      <w:keepNext/>
      <w:keepLines/>
      <w:spacing w:before="240"/>
      <w:outlineLvl w:val="0"/>
    </w:pPr>
    <w:rPr>
      <w:rFonts w:ascii="Calibri Light" w:eastAsia="Calibri Light" w:hAnsi="Calibri Light" w:cs="Calibri Light"/>
      <w:color w:val="2F5496"/>
      <w:sz w:val="32"/>
      <w:szCs w:val="32"/>
      <w:u w:color="2F5496"/>
      <w14:textOutline w14:w="0" w14:cap="flat" w14:cmpd="sng" w14:algn="ctr">
        <w14:noFill/>
        <w14:prstDash w14:val="solid"/>
        <w14:bevel/>
      </w14:textOutline>
    </w:rPr>
  </w:style>
  <w:style w:type="paragraph" w:styleId="ListParagraph">
    <w:name w:val="List Paragraph"/>
    <w:aliases w:val="List Paragraph1,Recommendation,List Paragraph11,Rec para,Dot pt,F5 List Paragraph,No Spacing1,List Paragraph Char Char Char,Indicator Text,Numbered Para 1,Colorful List - Accent 11,Bullet 1,MAIN CONTENT,List Paragraph12,List Paragraph2,L"/>
    <w:link w:val="ListParagraphChar"/>
    <w:uiPriority w:val="1"/>
    <w:qFormat/>
    <w:pPr>
      <w:ind w:left="720"/>
    </w:pPr>
    <w:rPr>
      <w:rFonts w:ascii="Helvetica Neue" w:eastAsia="Helvetica Neue" w:hAnsi="Helvetica Neue" w:cs="Helvetica Neue"/>
      <w:color w:val="000000"/>
      <w:sz w:val="24"/>
      <w:szCs w:val="24"/>
      <w:u w:color="000000"/>
      <w:lang w:val="en-US"/>
    </w:rPr>
  </w:style>
  <w:style w:type="paragraph" w:styleId="Caption">
    <w:name w:val="caption"/>
    <w:pPr>
      <w:suppressAutoHyphens/>
      <w:outlineLvl w:val="0"/>
    </w:pPr>
    <w:rPr>
      <w:rFonts w:ascii="Calibri" w:hAnsi="Calibri" w:cs="Arial Unicode MS"/>
      <w:color w:val="000000"/>
      <w:sz w:val="36"/>
      <w:szCs w:val="36"/>
      <w:lang w:val="en-US"/>
      <w14:textOutline w14:w="12700" w14:cap="flat" w14:cmpd="sng" w14:algn="ctr">
        <w14:noFill/>
        <w14:prstDash w14:val="solid"/>
        <w14:miter w14:lim="400000"/>
      </w14:textOutline>
    </w:rPr>
  </w:style>
  <w:style w:type="paragraph" w:styleId="NormalWeb">
    <w:name w:val="Normal (Web)"/>
    <w:pPr>
      <w:spacing w:before="100" w:after="100"/>
    </w:pPr>
    <w:rPr>
      <w:rFonts w:eastAsia="Times New Roman"/>
      <w:color w:val="000000"/>
      <w:sz w:val="24"/>
      <w:szCs w:val="24"/>
      <w:u w:color="000000"/>
      <w:lang w:val="en-US"/>
    </w:rPr>
  </w:style>
  <w:style w:type="character" w:customStyle="1" w:styleId="Heading1Char">
    <w:name w:val="Heading 1 Char"/>
    <w:basedOn w:val="DefaultParagraphFont"/>
    <w:link w:val="Heading1"/>
    <w:uiPriority w:val="9"/>
    <w:rsid w:val="004C5578"/>
    <w:rPr>
      <w:rFonts w:asciiTheme="majorHAnsi" w:eastAsiaTheme="majorEastAsia" w:hAnsiTheme="majorHAnsi" w:cstheme="majorBidi"/>
      <w:color w:val="2F5496" w:themeColor="accent1" w:themeShade="BF"/>
      <w:sz w:val="32"/>
      <w:szCs w:val="32"/>
      <w:lang w:eastAsia="en-US"/>
    </w:rPr>
  </w:style>
  <w:style w:type="paragraph" w:styleId="Header">
    <w:name w:val="header"/>
    <w:basedOn w:val="Normal"/>
    <w:link w:val="HeaderChar"/>
    <w:uiPriority w:val="99"/>
    <w:unhideWhenUsed/>
    <w:rsid w:val="009A071C"/>
    <w:pPr>
      <w:tabs>
        <w:tab w:val="center" w:pos="4513"/>
        <w:tab w:val="right" w:pos="9026"/>
      </w:tabs>
    </w:pPr>
  </w:style>
  <w:style w:type="character" w:customStyle="1" w:styleId="HeaderChar">
    <w:name w:val="Header Char"/>
    <w:basedOn w:val="DefaultParagraphFont"/>
    <w:link w:val="Header"/>
    <w:uiPriority w:val="99"/>
    <w:rsid w:val="009A071C"/>
    <w:rPr>
      <w:sz w:val="24"/>
      <w:szCs w:val="24"/>
      <w:lang w:eastAsia="en-US"/>
    </w:rPr>
  </w:style>
  <w:style w:type="paragraph" w:styleId="Footer">
    <w:name w:val="footer"/>
    <w:basedOn w:val="Normal"/>
    <w:link w:val="FooterChar"/>
    <w:uiPriority w:val="99"/>
    <w:unhideWhenUsed/>
    <w:rsid w:val="009A071C"/>
    <w:pPr>
      <w:tabs>
        <w:tab w:val="center" w:pos="4513"/>
        <w:tab w:val="right" w:pos="9026"/>
      </w:tabs>
    </w:pPr>
  </w:style>
  <w:style w:type="character" w:customStyle="1" w:styleId="FooterChar">
    <w:name w:val="Footer Char"/>
    <w:basedOn w:val="DefaultParagraphFont"/>
    <w:link w:val="Footer"/>
    <w:uiPriority w:val="99"/>
    <w:rsid w:val="009A071C"/>
    <w:rPr>
      <w:sz w:val="24"/>
      <w:szCs w:val="24"/>
      <w:lang w:eastAsia="en-US"/>
    </w:rPr>
  </w:style>
  <w:style w:type="character" w:customStyle="1" w:styleId="Heading2Char">
    <w:name w:val="Heading 2 Char"/>
    <w:basedOn w:val="DefaultParagraphFont"/>
    <w:link w:val="Heading2"/>
    <w:uiPriority w:val="9"/>
    <w:rsid w:val="00EF6A3D"/>
    <w:rPr>
      <w:rFonts w:asciiTheme="majorHAnsi" w:eastAsiaTheme="majorEastAsia" w:hAnsiTheme="majorHAnsi" w:cstheme="majorBidi"/>
      <w:color w:val="2F5496" w:themeColor="accent1" w:themeShade="BF"/>
      <w:sz w:val="26"/>
      <w:szCs w:val="26"/>
      <w:lang w:eastAsia="en-US"/>
    </w:rPr>
  </w:style>
  <w:style w:type="character" w:customStyle="1" w:styleId="Heading3Char">
    <w:name w:val="Heading 3 Char"/>
    <w:basedOn w:val="DefaultParagraphFont"/>
    <w:link w:val="Heading3"/>
    <w:uiPriority w:val="9"/>
    <w:rsid w:val="00A400EA"/>
    <w:rPr>
      <w:rFonts w:asciiTheme="majorHAnsi" w:eastAsiaTheme="majorEastAsia" w:hAnsiTheme="majorHAnsi" w:cstheme="majorBidi"/>
      <w:color w:val="1F3763" w:themeColor="accent1" w:themeShade="7F"/>
      <w:sz w:val="24"/>
      <w:szCs w:val="24"/>
      <w:lang w:eastAsia="en-US"/>
    </w:rPr>
  </w:style>
  <w:style w:type="paragraph" w:styleId="TOC1">
    <w:name w:val="toc 1"/>
    <w:basedOn w:val="Normal"/>
    <w:next w:val="Normal"/>
    <w:autoRedefine/>
    <w:uiPriority w:val="39"/>
    <w:unhideWhenUsed/>
    <w:rsid w:val="0027097D"/>
    <w:pPr>
      <w:tabs>
        <w:tab w:val="right" w:leader="dot" w:pos="9010"/>
      </w:tabs>
      <w:spacing w:after="100"/>
    </w:pPr>
  </w:style>
  <w:style w:type="paragraph" w:styleId="TOC2">
    <w:name w:val="toc 2"/>
    <w:basedOn w:val="Normal"/>
    <w:next w:val="Normal"/>
    <w:autoRedefine/>
    <w:uiPriority w:val="39"/>
    <w:unhideWhenUsed/>
    <w:rsid w:val="00145F2C"/>
    <w:pPr>
      <w:tabs>
        <w:tab w:val="right" w:leader="dot" w:pos="9010"/>
      </w:tabs>
      <w:spacing w:after="100"/>
      <w:ind w:left="709" w:hanging="283"/>
    </w:pPr>
  </w:style>
  <w:style w:type="paragraph" w:styleId="TOC3">
    <w:name w:val="toc 3"/>
    <w:basedOn w:val="Normal"/>
    <w:next w:val="Normal"/>
    <w:autoRedefine/>
    <w:uiPriority w:val="39"/>
    <w:unhideWhenUsed/>
    <w:rsid w:val="006B78FA"/>
    <w:pPr>
      <w:spacing w:after="100"/>
      <w:ind w:left="480"/>
    </w:pPr>
  </w:style>
  <w:style w:type="table" w:styleId="TableGrid">
    <w:name w:val="Table Grid"/>
    <w:basedOn w:val="TableNormal"/>
    <w:uiPriority w:val="39"/>
    <w:rsid w:val="00A3034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Rec para Char,Dot pt Char,F5 List Paragraph Char,No Spacing1 Char,List Paragraph Char Char Char Char,Indicator Text Char,Numbered Para 1 Char,Bullet 1 Char,L Char"/>
    <w:link w:val="ListParagraph"/>
    <w:uiPriority w:val="1"/>
    <w:qFormat/>
    <w:locked/>
    <w:rsid w:val="006A6C5A"/>
    <w:rPr>
      <w:rFonts w:ascii="Helvetica Neue" w:eastAsia="Helvetica Neue" w:hAnsi="Helvetica Neue" w:cs="Helvetica Neue"/>
      <w:color w:val="000000"/>
      <w:sz w:val="24"/>
      <w:szCs w:val="24"/>
      <w:u w:color="000000"/>
      <w:lang w:val="en-US"/>
    </w:rPr>
  </w:style>
  <w:style w:type="paragraph" w:styleId="FootnoteText">
    <w:name w:val="footnote text"/>
    <w:basedOn w:val="Normal"/>
    <w:link w:val="FootnoteTextChar"/>
    <w:uiPriority w:val="99"/>
    <w:semiHidden/>
    <w:unhideWhenUsed/>
    <w:rsid w:val="00E65D8E"/>
    <w:rPr>
      <w:sz w:val="20"/>
      <w:szCs w:val="20"/>
      <w:lang w:val="en-GB"/>
    </w:rPr>
  </w:style>
  <w:style w:type="character" w:customStyle="1" w:styleId="FootnoteTextChar">
    <w:name w:val="Footnote Text Char"/>
    <w:basedOn w:val="DefaultParagraphFont"/>
    <w:link w:val="FootnoteText"/>
    <w:uiPriority w:val="99"/>
    <w:semiHidden/>
    <w:rsid w:val="00E65D8E"/>
    <w:rPr>
      <w:rFonts w:asciiTheme="minorHAnsi" w:hAnsiTheme="minorHAnsi"/>
      <w:lang w:eastAsia="en-US"/>
    </w:rPr>
  </w:style>
  <w:style w:type="character" w:styleId="FootnoteReference">
    <w:name w:val="footnote reference"/>
    <w:basedOn w:val="DefaultParagraphFont"/>
    <w:uiPriority w:val="99"/>
    <w:semiHidden/>
    <w:unhideWhenUsed/>
    <w:rsid w:val="00E65D8E"/>
    <w:rPr>
      <w:vertAlign w:val="superscript"/>
    </w:rPr>
  </w:style>
  <w:style w:type="paragraph" w:styleId="Revision">
    <w:name w:val="Revision"/>
    <w:hidden/>
    <w:uiPriority w:val="99"/>
    <w:semiHidden/>
    <w:rsid w:val="00A24D0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sz w:val="24"/>
      <w:szCs w:val="24"/>
      <w:lang w:val="en-AU" w:eastAsia="en-US"/>
    </w:rPr>
  </w:style>
  <w:style w:type="paragraph" w:styleId="BalloonText">
    <w:name w:val="Balloon Text"/>
    <w:basedOn w:val="Normal"/>
    <w:link w:val="BalloonTextChar"/>
    <w:uiPriority w:val="99"/>
    <w:semiHidden/>
    <w:unhideWhenUsed/>
    <w:rsid w:val="00165EE7"/>
    <w:rPr>
      <w:rFonts w:ascii="Tahoma" w:hAnsi="Tahoma" w:cs="Tahoma"/>
      <w:sz w:val="16"/>
      <w:szCs w:val="16"/>
    </w:rPr>
  </w:style>
  <w:style w:type="character" w:customStyle="1" w:styleId="BalloonTextChar">
    <w:name w:val="Balloon Text Char"/>
    <w:basedOn w:val="DefaultParagraphFont"/>
    <w:link w:val="BalloonText"/>
    <w:uiPriority w:val="99"/>
    <w:semiHidden/>
    <w:rsid w:val="00165EE7"/>
    <w:rPr>
      <w:rFonts w:ascii="Tahoma" w:hAnsi="Tahoma" w:cs="Tahoma"/>
      <w:sz w:val="16"/>
      <w:szCs w:val="16"/>
      <w:lang w:val="en-AU" w:eastAsia="en-US"/>
    </w:rPr>
  </w:style>
  <w:style w:type="character" w:styleId="CommentReference">
    <w:name w:val="annotation reference"/>
    <w:basedOn w:val="DefaultParagraphFont"/>
    <w:uiPriority w:val="99"/>
    <w:semiHidden/>
    <w:unhideWhenUsed/>
    <w:rsid w:val="00A15687"/>
    <w:rPr>
      <w:sz w:val="16"/>
      <w:szCs w:val="16"/>
    </w:rPr>
  </w:style>
  <w:style w:type="paragraph" w:styleId="CommentText">
    <w:name w:val="annotation text"/>
    <w:basedOn w:val="Normal"/>
    <w:link w:val="CommentTextChar"/>
    <w:uiPriority w:val="99"/>
    <w:unhideWhenUsed/>
    <w:rsid w:val="00A15687"/>
    <w:rPr>
      <w:sz w:val="20"/>
      <w:szCs w:val="20"/>
    </w:rPr>
  </w:style>
  <w:style w:type="character" w:customStyle="1" w:styleId="CommentTextChar">
    <w:name w:val="Comment Text Char"/>
    <w:basedOn w:val="DefaultParagraphFont"/>
    <w:link w:val="CommentText"/>
    <w:uiPriority w:val="99"/>
    <w:rsid w:val="00A15687"/>
    <w:rPr>
      <w:rFonts w:asciiTheme="minorHAnsi" w:hAnsiTheme="minorHAnsi"/>
      <w:lang w:val="en-AU" w:eastAsia="en-US"/>
    </w:rPr>
  </w:style>
  <w:style w:type="paragraph" w:styleId="CommentSubject">
    <w:name w:val="annotation subject"/>
    <w:basedOn w:val="CommentText"/>
    <w:next w:val="CommentText"/>
    <w:link w:val="CommentSubjectChar"/>
    <w:uiPriority w:val="99"/>
    <w:semiHidden/>
    <w:unhideWhenUsed/>
    <w:rsid w:val="00A15687"/>
    <w:rPr>
      <w:b/>
      <w:bCs/>
    </w:rPr>
  </w:style>
  <w:style w:type="character" w:customStyle="1" w:styleId="CommentSubjectChar">
    <w:name w:val="Comment Subject Char"/>
    <w:basedOn w:val="CommentTextChar"/>
    <w:link w:val="CommentSubject"/>
    <w:uiPriority w:val="99"/>
    <w:semiHidden/>
    <w:rsid w:val="00A15687"/>
    <w:rPr>
      <w:rFonts w:asciiTheme="minorHAnsi" w:hAnsiTheme="minorHAnsi"/>
      <w:b/>
      <w:bCs/>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120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garet\Dropbox\PIDC\Strategy%20Draft\Pacific%20Immigration%20Development%20Community%20v19.docx" TargetMode="Externa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jpg"/><Relationship Id="rId34" Type="http://schemas.openxmlformats.org/officeDocument/2006/relationships/header" Target="header1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header" Target="header2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jpg"/><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file:///C:\Users\garet\Dropbox\PIDC\Strategy%20Draft\Pacific%20Immigration%20Development%20Community%20v19.docx" TargetMode="External"/><Relationship Id="rId22" Type="http://schemas.openxmlformats.org/officeDocument/2006/relationships/image" Target="media/image2.jpeg"/><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Calibri Light"/>
        <a:ea typeface="Calibri Light"/>
        <a:cs typeface="Calibri Light"/>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F9D81-1EB6-4C07-8B0B-F03EE712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7211</Words>
  <Characters>41109</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Priday</dc:creator>
  <cp:lastModifiedBy>OEM</cp:lastModifiedBy>
  <cp:revision>2</cp:revision>
  <cp:lastPrinted>2021-12-02T00:26:00Z</cp:lastPrinted>
  <dcterms:created xsi:type="dcterms:W3CDTF">2021-12-03T00:29:00Z</dcterms:created>
  <dcterms:modified xsi:type="dcterms:W3CDTF">2021-12-03T00:29:00Z</dcterms:modified>
</cp:coreProperties>
</file>